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BAA" w:rsidRPr="00E47A38" w:rsidRDefault="00C93BAA">
      <w:pPr>
        <w:rPr>
          <w:ins w:id="0" w:author="Author"/>
          <w:rFonts w:ascii="Times New Roman" w:hAnsi="Times New Roman" w:cs="Times New Roman"/>
          <w:b/>
          <w:sz w:val="20"/>
          <w:szCs w:val="20"/>
          <w:rPrChange w:id="1" w:author="Author">
            <w:rPr>
              <w:ins w:id="2" w:author="Author"/>
            </w:rPr>
          </w:rPrChange>
        </w:rPr>
      </w:pPr>
      <w:bookmarkStart w:id="3" w:name="_GoBack"/>
      <w:bookmarkEnd w:id="3"/>
      <w:ins w:id="4" w:author="Author">
        <w:r w:rsidRPr="00E47A38">
          <w:rPr>
            <w:rFonts w:ascii="Times New Roman" w:hAnsi="Times New Roman" w:cs="Times New Roman"/>
            <w:b/>
            <w:sz w:val="20"/>
            <w:szCs w:val="20"/>
            <w:rPrChange w:id="5" w:author="Author">
              <w:rPr/>
            </w:rPrChange>
          </w:rPr>
          <w:t>Annex II</w:t>
        </w:r>
      </w:ins>
    </w:p>
    <w:tbl>
      <w:tblPr>
        <w:tblW w:w="9214" w:type="dxa"/>
        <w:tblInd w:w="108" w:type="dxa"/>
        <w:tblLook w:val="04A0" w:firstRow="1" w:lastRow="0" w:firstColumn="1" w:lastColumn="0" w:noHBand="0" w:noVBand="1"/>
      </w:tblPr>
      <w:tblGrid>
        <w:gridCol w:w="1539"/>
        <w:gridCol w:w="2835"/>
        <w:gridCol w:w="4840"/>
        <w:tblGridChange w:id="6">
          <w:tblGrid>
            <w:gridCol w:w="108"/>
            <w:gridCol w:w="1431"/>
            <w:gridCol w:w="2835"/>
            <w:gridCol w:w="4840"/>
            <w:gridCol w:w="108"/>
          </w:tblGrid>
        </w:tblGridChange>
      </w:tblGrid>
      <w:tr w:rsidR="00792C1B" w:rsidRPr="00B80A33" w:rsidTr="00336A93">
        <w:trPr>
          <w:trHeight w:val="300"/>
        </w:trPr>
        <w:tc>
          <w:tcPr>
            <w:tcW w:w="9214" w:type="dxa"/>
            <w:gridSpan w:val="3"/>
            <w:tcBorders>
              <w:top w:val="nil"/>
              <w:left w:val="nil"/>
              <w:bottom w:val="single" w:sz="4" w:space="0" w:color="auto"/>
              <w:right w:val="nil"/>
            </w:tcBorders>
            <w:shd w:val="clear" w:color="auto" w:fill="auto"/>
            <w:noWrap/>
            <w:vAlign w:val="center"/>
            <w:hideMark/>
          </w:tcPr>
          <w:p w:rsidR="00B80A33" w:rsidRPr="00B80A33" w:rsidDel="00AC5D90" w:rsidRDefault="000822C3" w:rsidP="000822C3">
            <w:pPr>
              <w:spacing w:after="0" w:line="240" w:lineRule="auto"/>
              <w:rPr>
                <w:del w:id="7" w:author="Author"/>
                <w:rFonts w:ascii="Times New Roman" w:eastAsia="Times New Roman" w:hAnsi="Times New Roman" w:cs="Times New Roman"/>
                <w:b/>
                <w:bCs/>
                <w:color w:val="000000"/>
                <w:sz w:val="20"/>
                <w:szCs w:val="20"/>
                <w:lang w:eastAsia="en-GB"/>
              </w:rPr>
            </w:pPr>
            <w:bookmarkStart w:id="8" w:name="RANGE!A1:C335"/>
            <w:r w:rsidRPr="00B80A33">
              <w:rPr>
                <w:rFonts w:ascii="Times New Roman" w:eastAsia="Times New Roman" w:hAnsi="Times New Roman" w:cs="Times New Roman"/>
                <w:b/>
                <w:bCs/>
                <w:color w:val="000000"/>
                <w:sz w:val="20"/>
                <w:szCs w:val="20"/>
                <w:lang w:eastAsia="en-GB"/>
              </w:rPr>
              <w:t>S.29.01</w:t>
            </w:r>
            <w:ins w:id="9" w:author="Author">
              <w:r w:rsidR="00AC5D90">
                <w:rPr>
                  <w:rFonts w:ascii="Times New Roman" w:eastAsia="Times New Roman" w:hAnsi="Times New Roman" w:cs="Times New Roman"/>
                  <w:b/>
                  <w:bCs/>
                  <w:color w:val="000000"/>
                  <w:sz w:val="20"/>
                  <w:szCs w:val="20"/>
                  <w:lang w:eastAsia="en-GB"/>
                </w:rPr>
                <w:t xml:space="preserve"> </w:t>
              </w:r>
            </w:ins>
          </w:p>
          <w:p w:rsidR="00B80A33" w:rsidRPr="00B80A33" w:rsidRDefault="00AC5D90" w:rsidP="000822C3">
            <w:pPr>
              <w:spacing w:after="0" w:line="240" w:lineRule="auto"/>
              <w:rPr>
                <w:rFonts w:ascii="Times New Roman" w:eastAsia="Times New Roman" w:hAnsi="Times New Roman" w:cs="Times New Roman"/>
                <w:b/>
                <w:bCs/>
                <w:color w:val="000000"/>
                <w:sz w:val="20"/>
                <w:szCs w:val="20"/>
                <w:lang w:eastAsia="en-GB"/>
              </w:rPr>
            </w:pPr>
            <w:ins w:id="10" w:author="Author">
              <w:r>
                <w:rPr>
                  <w:rFonts w:ascii="Times New Roman" w:eastAsia="Times New Roman" w:hAnsi="Times New Roman" w:cs="Times New Roman"/>
                  <w:b/>
                  <w:bCs/>
                  <w:color w:val="000000"/>
                  <w:sz w:val="20"/>
                  <w:szCs w:val="20"/>
                  <w:lang w:eastAsia="en-GB"/>
                </w:rPr>
                <w:t xml:space="preserve">- </w:t>
              </w:r>
            </w:ins>
            <w:r w:rsidR="00B80A33" w:rsidRPr="00B80A33">
              <w:rPr>
                <w:rFonts w:ascii="Times New Roman" w:eastAsia="Times New Roman" w:hAnsi="Times New Roman" w:cs="Times New Roman"/>
                <w:b/>
                <w:bCs/>
                <w:color w:val="000000"/>
                <w:sz w:val="20"/>
                <w:szCs w:val="20"/>
                <w:lang w:eastAsia="en-GB"/>
              </w:rPr>
              <w:t xml:space="preserve">Variation Analysis </w:t>
            </w:r>
            <w:bookmarkEnd w:id="8"/>
            <w:del w:id="11" w:author="Author">
              <w:r w:rsidR="00B80A33" w:rsidRPr="00B80A33" w:rsidDel="007B5A68">
                <w:rPr>
                  <w:rFonts w:ascii="Times New Roman" w:eastAsia="Times New Roman" w:hAnsi="Times New Roman" w:cs="Times New Roman"/>
                  <w:b/>
                  <w:bCs/>
                  <w:color w:val="000000"/>
                  <w:sz w:val="20"/>
                  <w:szCs w:val="20"/>
                  <w:lang w:eastAsia="en-GB"/>
                </w:rPr>
                <w:delText xml:space="preserve"> </w:delText>
              </w:r>
            </w:del>
            <w:r w:rsidR="00B80A33" w:rsidRPr="00B80A33">
              <w:rPr>
                <w:rFonts w:ascii="Times New Roman" w:eastAsia="Times New Roman" w:hAnsi="Times New Roman" w:cs="Times New Roman"/>
                <w:b/>
                <w:bCs/>
                <w:color w:val="000000"/>
                <w:sz w:val="20"/>
                <w:szCs w:val="20"/>
                <w:lang w:eastAsia="en-GB"/>
              </w:rPr>
              <w:t xml:space="preserve">- </w:t>
            </w:r>
            <w:r w:rsidR="00B80A33" w:rsidRPr="00B80A33">
              <w:rPr>
                <w:rFonts w:ascii="Times New Roman" w:eastAsia="Times New Roman" w:hAnsi="Times New Roman" w:cs="Times New Roman"/>
                <w:b/>
                <w:color w:val="000000"/>
                <w:sz w:val="20"/>
                <w:szCs w:val="20"/>
                <w:lang w:eastAsia="en-GB"/>
              </w:rPr>
              <w:t>Analysis of Variation of Excess of Assets over Liabilities</w:t>
            </w:r>
          </w:p>
          <w:p w:rsidR="00B80A33" w:rsidRPr="00B80A33" w:rsidRDefault="00B80A33" w:rsidP="000822C3">
            <w:pPr>
              <w:spacing w:after="0" w:line="240" w:lineRule="auto"/>
              <w:rPr>
                <w:rFonts w:ascii="Times New Roman" w:eastAsia="Times New Roman" w:hAnsi="Times New Roman" w:cs="Times New Roman"/>
                <w:bCs/>
                <w:color w:val="000000"/>
                <w:sz w:val="20"/>
                <w:szCs w:val="20"/>
                <w:lang w:eastAsia="en-GB"/>
              </w:rPr>
            </w:pPr>
          </w:p>
          <w:p w:rsidR="00B80A33" w:rsidRPr="00336A93" w:rsidRDefault="00B80A33" w:rsidP="00336A93">
            <w:pPr>
              <w:spacing w:after="120" w:line="240" w:lineRule="auto"/>
              <w:jc w:val="both"/>
              <w:rPr>
                <w:rFonts w:ascii="Times New Roman" w:eastAsia="Times New Roman" w:hAnsi="Times New Roman" w:cs="Times New Roman"/>
                <w:b/>
                <w:bCs/>
                <w:color w:val="000000"/>
                <w:sz w:val="20"/>
                <w:szCs w:val="20"/>
                <w:lang w:eastAsia="en-GB"/>
              </w:rPr>
            </w:pPr>
            <w:r w:rsidRPr="00336A93">
              <w:rPr>
                <w:rFonts w:ascii="Times New Roman" w:eastAsia="Times New Roman" w:hAnsi="Times New Roman" w:cs="Times New Roman"/>
                <w:b/>
                <w:bCs/>
                <w:color w:val="000000"/>
                <w:sz w:val="20"/>
                <w:szCs w:val="20"/>
                <w:lang w:eastAsia="en-GB"/>
              </w:rPr>
              <w:t>General comments:</w:t>
            </w:r>
          </w:p>
          <w:p w:rsidR="00610417" w:rsidRDefault="00610417" w:rsidP="00F3428D">
            <w:pPr>
              <w:jc w:val="both"/>
              <w:rPr>
                <w:rFonts w:ascii="Times New Roman" w:hAnsi="Times New Roman" w:cs="Times New Roman"/>
                <w:sz w:val="20"/>
              </w:rPr>
            </w:pPr>
            <w:r w:rsidRPr="00610417">
              <w:rPr>
                <w:rFonts w:ascii="Times New Roman" w:hAnsi="Times New Roman" w:cs="Times New Roman"/>
                <w:sz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120E76" w:rsidRDefault="00120E76" w:rsidP="005F426C">
            <w:pPr>
              <w:jc w:val="both"/>
              <w:rPr>
                <w:ins w:id="12" w:author="Author"/>
                <w:rFonts w:ascii="Times New Roman" w:hAnsi="Times New Roman" w:cs="Times New Roman"/>
                <w:sz w:val="20"/>
                <w:szCs w:val="20"/>
              </w:rPr>
            </w:pPr>
            <w:r>
              <w:rPr>
                <w:rFonts w:ascii="Times New Roman" w:hAnsi="Times New Roman" w:cs="Times New Roman"/>
                <w:sz w:val="20"/>
                <w:szCs w:val="20"/>
              </w:rPr>
              <w:t>This annex relates to annual submission of information for individual entities.</w:t>
            </w:r>
          </w:p>
          <w:p w:rsidR="00335230" w:rsidRPr="00120E76" w:rsidRDefault="00335230" w:rsidP="005F426C">
            <w:pPr>
              <w:jc w:val="both"/>
              <w:rPr>
                <w:rFonts w:ascii="Times New Roman" w:hAnsi="Times New Roman" w:cs="Times New Roman"/>
                <w:sz w:val="20"/>
                <w:szCs w:val="20"/>
              </w:rPr>
            </w:pPr>
            <w:ins w:id="13" w:author="Author">
              <w:r>
                <w:rPr>
                  <w:rFonts w:ascii="Times New Roman" w:hAnsi="Times New Roman" w:cs="Times New Roman"/>
                  <w:sz w:val="20"/>
                  <w:szCs w:val="20"/>
                </w:rPr>
                <w:t xml:space="preserve">This template, together with S.29.02 to S.29.04, </w:t>
              </w:r>
              <w:del w:id="14" w:author="Author">
                <w:r w:rsidDel="00AC5D90">
                  <w:rPr>
                    <w:rFonts w:ascii="Times New Roman" w:hAnsi="Times New Roman" w:cs="Times New Roman"/>
                    <w:sz w:val="20"/>
                    <w:szCs w:val="20"/>
                  </w:rPr>
                  <w:delText xml:space="preserve">aims at </w:delText>
                </w:r>
              </w:del>
              <w:r>
                <w:rPr>
                  <w:rFonts w:ascii="Times New Roman" w:hAnsi="Times New Roman" w:cs="Times New Roman"/>
                  <w:sz w:val="20"/>
                  <w:szCs w:val="20"/>
                </w:rPr>
                <w:t>explain</w:t>
              </w:r>
              <w:r w:rsidR="00CA367D">
                <w:rPr>
                  <w:rFonts w:ascii="Times New Roman" w:hAnsi="Times New Roman" w:cs="Times New Roman"/>
                  <w:sz w:val="20"/>
                  <w:szCs w:val="20"/>
                </w:rPr>
                <w:t>s</w:t>
              </w:r>
              <w:del w:id="15" w:author="Author">
                <w:r w:rsidDel="00AC5D90">
                  <w:rPr>
                    <w:rFonts w:ascii="Times New Roman" w:hAnsi="Times New Roman" w:cs="Times New Roman"/>
                    <w:sz w:val="20"/>
                    <w:szCs w:val="20"/>
                  </w:rPr>
                  <w:delText>ing</w:delText>
                </w:r>
              </w:del>
              <w:r>
                <w:rPr>
                  <w:rFonts w:ascii="Times New Roman" w:hAnsi="Times New Roman" w:cs="Times New Roman"/>
                  <w:sz w:val="20"/>
                  <w:szCs w:val="20"/>
                </w:rPr>
                <w:t xml:space="preserve"> the variation of Excess of Assets over Liabilities by reconciling the differen</w:t>
              </w:r>
              <w:del w:id="16" w:author="Author">
                <w:r w:rsidDel="00AC5D90">
                  <w:rPr>
                    <w:rFonts w:ascii="Times New Roman" w:hAnsi="Times New Roman" w:cs="Times New Roman"/>
                    <w:sz w:val="20"/>
                    <w:szCs w:val="20"/>
                  </w:rPr>
                  <w:delText>ces</w:delText>
                </w:r>
              </w:del>
              <w:r w:rsidR="00AC5D90">
                <w:rPr>
                  <w:rFonts w:ascii="Times New Roman" w:hAnsi="Times New Roman" w:cs="Times New Roman"/>
                  <w:sz w:val="20"/>
                  <w:szCs w:val="20"/>
                </w:rPr>
                <w:t>t</w:t>
              </w:r>
              <w:r>
                <w:rPr>
                  <w:rFonts w:ascii="Times New Roman" w:hAnsi="Times New Roman" w:cs="Times New Roman"/>
                  <w:sz w:val="20"/>
                  <w:szCs w:val="20"/>
                </w:rPr>
                <w:t xml:space="preserve"> sources of movements (please see the five main sources in b) below). In these templates, creation of value needs to be reported (such as income from investments</w:t>
              </w:r>
              <w:del w:id="17" w:author="Author">
                <w:r w:rsidDel="005E094B">
                  <w:rPr>
                    <w:rFonts w:ascii="Times New Roman" w:hAnsi="Times New Roman" w:cs="Times New Roman"/>
                    <w:sz w:val="20"/>
                    <w:szCs w:val="20"/>
                  </w:rPr>
                  <w:delText xml:space="preserve">, </w:delText>
                </w:r>
                <w:r w:rsidR="00482539" w:rsidDel="005E094B">
                  <w:rPr>
                    <w:rFonts w:ascii="Times New Roman" w:hAnsi="Times New Roman" w:cs="Times New Roman"/>
                    <w:sz w:val="20"/>
                    <w:szCs w:val="20"/>
                  </w:rPr>
                  <w:delText>or</w:delText>
                </w:r>
                <w:r w:rsidDel="005E094B">
                  <w:rPr>
                    <w:rFonts w:ascii="Times New Roman" w:hAnsi="Times New Roman" w:cs="Times New Roman"/>
                    <w:sz w:val="20"/>
                    <w:szCs w:val="20"/>
                  </w:rPr>
                  <w:delText xml:space="preserve"> from technical </w:delText>
                </w:r>
                <w:r w:rsidR="00482539" w:rsidDel="005E094B">
                  <w:rPr>
                    <w:rFonts w:ascii="Times New Roman" w:hAnsi="Times New Roman" w:cs="Times New Roman"/>
                    <w:sz w:val="20"/>
                    <w:szCs w:val="20"/>
                  </w:rPr>
                  <w:delText>income</w:delText>
                </w:r>
              </w:del>
              <w:r>
                <w:rPr>
                  <w:rFonts w:ascii="Times New Roman" w:hAnsi="Times New Roman" w:cs="Times New Roman"/>
                  <w:sz w:val="20"/>
                  <w:szCs w:val="20"/>
                </w:rPr>
                <w:t>).</w:t>
              </w:r>
            </w:ins>
          </w:p>
          <w:p w:rsidR="00F3428D" w:rsidRDefault="00F3428D" w:rsidP="00F3428D">
            <w:pPr>
              <w:spacing w:line="240" w:lineRule="auto"/>
              <w:jc w:val="both"/>
              <w:rPr>
                <w:rFonts w:ascii="Times New Roman" w:eastAsia="Times New Roman" w:hAnsi="Times New Roman" w:cs="Times New Roman"/>
                <w:bCs/>
                <w:color w:val="000000"/>
                <w:sz w:val="20"/>
                <w:szCs w:val="20"/>
                <w:lang w:eastAsia="en-GB"/>
              </w:rPr>
            </w:pPr>
            <w:r w:rsidRPr="00CC4E38">
              <w:rPr>
                <w:rFonts w:ascii="Times New Roman" w:eastAsia="Times New Roman" w:hAnsi="Times New Roman" w:cs="Times New Roman"/>
                <w:bCs/>
                <w:color w:val="000000"/>
                <w:sz w:val="20"/>
                <w:szCs w:val="20"/>
                <w:lang w:eastAsia="en-GB"/>
              </w:rPr>
              <w:t>The content of th</w:t>
            </w:r>
            <w:r w:rsidR="008D593F">
              <w:rPr>
                <w:rFonts w:ascii="Times New Roman" w:eastAsia="Times New Roman" w:hAnsi="Times New Roman" w:cs="Times New Roman"/>
                <w:bCs/>
                <w:color w:val="000000"/>
                <w:sz w:val="20"/>
                <w:szCs w:val="20"/>
                <w:lang w:eastAsia="en-GB"/>
              </w:rPr>
              <w:t>is</w:t>
            </w:r>
            <w:r w:rsidRPr="00CC4E38">
              <w:rPr>
                <w:rFonts w:ascii="Times New Roman" w:eastAsia="Times New Roman" w:hAnsi="Times New Roman" w:cs="Times New Roman"/>
                <w:bCs/>
                <w:color w:val="000000"/>
                <w:sz w:val="20"/>
                <w:szCs w:val="20"/>
                <w:lang w:eastAsia="en-GB"/>
              </w:rPr>
              <w:t xml:space="preserve"> </w:t>
            </w:r>
            <w:r>
              <w:rPr>
                <w:rFonts w:ascii="Times New Roman" w:eastAsia="Times New Roman" w:hAnsi="Times New Roman" w:cs="Times New Roman"/>
                <w:bCs/>
                <w:color w:val="000000"/>
                <w:sz w:val="20"/>
                <w:szCs w:val="20"/>
                <w:lang w:eastAsia="en-GB"/>
              </w:rPr>
              <w:t xml:space="preserve">template </w:t>
            </w:r>
            <w:r w:rsidR="008D593F">
              <w:rPr>
                <w:rFonts w:ascii="Times New Roman" w:eastAsia="Times New Roman" w:hAnsi="Times New Roman" w:cs="Times New Roman"/>
                <w:bCs/>
                <w:color w:val="000000"/>
                <w:sz w:val="20"/>
                <w:szCs w:val="20"/>
                <w:lang w:eastAsia="en-GB"/>
              </w:rPr>
              <w:t>covers</w:t>
            </w:r>
            <w:r>
              <w:rPr>
                <w:rFonts w:ascii="Times New Roman" w:eastAsia="Times New Roman" w:hAnsi="Times New Roman" w:cs="Times New Roman"/>
                <w:bCs/>
                <w:color w:val="000000"/>
                <w:sz w:val="20"/>
                <w:szCs w:val="20"/>
                <w:lang w:eastAsia="en-GB"/>
              </w:rPr>
              <w:t>:</w:t>
            </w:r>
          </w:p>
          <w:p w:rsidR="00F3428D" w:rsidRDefault="00F3428D" w:rsidP="00336A93">
            <w:pPr>
              <w:pStyle w:val="ListParagraph"/>
              <w:numPr>
                <w:ilvl w:val="0"/>
                <w:numId w:val="3"/>
              </w:numPr>
              <w:spacing w:afterLines="60" w:after="144" w:line="240" w:lineRule="auto"/>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A presentation</w:t>
            </w:r>
            <w:r>
              <w:rPr>
                <w:rFonts w:ascii="Times New Roman" w:eastAsia="Times New Roman" w:hAnsi="Times New Roman" w:cs="Times New Roman"/>
                <w:bCs/>
                <w:color w:val="000000"/>
                <w:sz w:val="20"/>
                <w:szCs w:val="20"/>
                <w:lang w:eastAsia="en-GB"/>
              </w:rPr>
              <w:t xml:space="preserve"> of</w:t>
            </w:r>
            <w:r w:rsidRPr="00914FB8">
              <w:rPr>
                <w:rFonts w:ascii="Times New Roman" w:eastAsia="Times New Roman" w:hAnsi="Times New Roman" w:cs="Times New Roman"/>
                <w:bCs/>
                <w:color w:val="000000"/>
                <w:sz w:val="20"/>
                <w:szCs w:val="20"/>
                <w:lang w:eastAsia="en-GB"/>
              </w:rPr>
              <w:t xml:space="preserve"> all variations in Basic Own fund items during the reporting period. It isolates the variation of the Excess of Assets over Liabilities as part of this total variation. This first analysis is entirely performed based on information </w:t>
            </w:r>
            <w:r w:rsidR="008D593F">
              <w:rPr>
                <w:rFonts w:ascii="Times New Roman" w:eastAsia="Times New Roman" w:hAnsi="Times New Roman" w:cs="Times New Roman"/>
                <w:bCs/>
                <w:color w:val="000000"/>
                <w:sz w:val="20"/>
                <w:szCs w:val="20"/>
                <w:lang w:eastAsia="en-GB"/>
              </w:rPr>
              <w:t>also reported in</w:t>
            </w:r>
            <w:r w:rsidRPr="00914FB8">
              <w:rPr>
                <w:rFonts w:ascii="Times New Roman" w:eastAsia="Times New Roman" w:hAnsi="Times New Roman" w:cs="Times New Roman"/>
                <w:bCs/>
                <w:color w:val="000000"/>
                <w:sz w:val="20"/>
                <w:szCs w:val="20"/>
                <w:lang w:eastAsia="en-GB"/>
              </w:rPr>
              <w:t xml:space="preserve"> template S.23.01 (year N and N-1).</w:t>
            </w:r>
          </w:p>
          <w:p w:rsidR="00F3428D" w:rsidRPr="00CC4E38" w:rsidRDefault="00F3428D" w:rsidP="00336A93">
            <w:pPr>
              <w:pStyle w:val="ListParagraph"/>
              <w:numPr>
                <w:ilvl w:val="0"/>
                <w:numId w:val="3"/>
              </w:numPr>
              <w:spacing w:afterLines="60" w:after="144" w:line="240" w:lineRule="auto"/>
              <w:contextualSpacing w:val="0"/>
              <w:jc w:val="both"/>
              <w:rPr>
                <w:rFonts w:ascii="Times New Roman" w:eastAsia="Times New Roman" w:hAnsi="Times New Roman" w:cs="Times New Roman"/>
                <w:bCs/>
                <w:color w:val="000000"/>
                <w:sz w:val="20"/>
                <w:szCs w:val="20"/>
                <w:lang w:eastAsia="en-GB"/>
              </w:rPr>
            </w:pPr>
            <w:r w:rsidRPr="00CC4E38">
              <w:rPr>
                <w:rFonts w:ascii="Times New Roman" w:eastAsia="Times New Roman" w:hAnsi="Times New Roman" w:cs="Times New Roman"/>
                <w:bCs/>
                <w:color w:val="000000"/>
                <w:sz w:val="20"/>
                <w:szCs w:val="20"/>
                <w:lang w:eastAsia="en-GB"/>
              </w:rPr>
              <w:t>A summary of the 5 main sources affecting the variation of the Excess of Assets over Liabilities between the prior and the last reporting periods (cells C0030/R01</w:t>
            </w:r>
            <w:del w:id="18" w:author="Author">
              <w:r w:rsidRPr="00CC4E38" w:rsidDel="009B436A">
                <w:rPr>
                  <w:rFonts w:ascii="Times New Roman" w:eastAsia="Times New Roman" w:hAnsi="Times New Roman" w:cs="Times New Roman"/>
                  <w:bCs/>
                  <w:color w:val="000000"/>
                  <w:sz w:val="20"/>
                  <w:szCs w:val="20"/>
                  <w:lang w:eastAsia="en-GB"/>
                </w:rPr>
                <w:delText>8</w:delText>
              </w:r>
            </w:del>
            <w:ins w:id="19" w:author="Author">
              <w:r w:rsidR="009B436A">
                <w:rPr>
                  <w:rFonts w:ascii="Times New Roman" w:eastAsia="Times New Roman" w:hAnsi="Times New Roman" w:cs="Times New Roman"/>
                  <w:bCs/>
                  <w:color w:val="000000"/>
                  <w:sz w:val="20"/>
                  <w:szCs w:val="20"/>
                  <w:lang w:eastAsia="en-GB"/>
                </w:rPr>
                <w:t>9</w:t>
              </w:r>
            </w:ins>
            <w:r w:rsidRPr="00CC4E38">
              <w:rPr>
                <w:rFonts w:ascii="Times New Roman" w:eastAsia="Times New Roman" w:hAnsi="Times New Roman" w:cs="Times New Roman"/>
                <w:bCs/>
                <w:color w:val="000000"/>
                <w:sz w:val="20"/>
                <w:szCs w:val="20"/>
                <w:lang w:eastAsia="en-GB"/>
              </w:rPr>
              <w:t>0 to C0030/R02</w:t>
            </w:r>
            <w:del w:id="20" w:author="Author">
              <w:r w:rsidRPr="00CC4E38" w:rsidDel="009B436A">
                <w:rPr>
                  <w:rFonts w:ascii="Times New Roman" w:eastAsia="Times New Roman" w:hAnsi="Times New Roman" w:cs="Times New Roman"/>
                  <w:bCs/>
                  <w:color w:val="000000"/>
                  <w:sz w:val="20"/>
                  <w:szCs w:val="20"/>
                  <w:lang w:eastAsia="en-GB"/>
                </w:rPr>
                <w:delText>4</w:delText>
              </w:r>
            </w:del>
            <w:ins w:id="21" w:author="Author">
              <w:r w:rsidR="009B436A">
                <w:rPr>
                  <w:rFonts w:ascii="Times New Roman" w:eastAsia="Times New Roman" w:hAnsi="Times New Roman" w:cs="Times New Roman"/>
                  <w:bCs/>
                  <w:color w:val="000000"/>
                  <w:sz w:val="20"/>
                  <w:szCs w:val="20"/>
                  <w:lang w:eastAsia="en-GB"/>
                </w:rPr>
                <w:t>5</w:t>
              </w:r>
            </w:ins>
            <w:r w:rsidRPr="00CC4E38">
              <w:rPr>
                <w:rFonts w:ascii="Times New Roman" w:eastAsia="Times New Roman" w:hAnsi="Times New Roman" w:cs="Times New Roman"/>
                <w:bCs/>
                <w:color w:val="000000"/>
                <w:sz w:val="20"/>
                <w:szCs w:val="20"/>
                <w:lang w:eastAsia="en-GB"/>
              </w:rPr>
              <w:t>0):</w:t>
            </w:r>
          </w:p>
          <w:p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The variation related to investments and financial liabilities – detailed in template S.29.02</w:t>
            </w:r>
            <w:r w:rsidR="008D593F">
              <w:rPr>
                <w:rFonts w:ascii="Times New Roman" w:eastAsia="Times New Roman" w:hAnsi="Times New Roman" w:cs="Times New Roman"/>
                <w:bCs/>
                <w:color w:val="000000"/>
                <w:sz w:val="20"/>
                <w:szCs w:val="20"/>
                <w:lang w:eastAsia="en-GB"/>
              </w:rPr>
              <w:t>,</w:t>
            </w:r>
          </w:p>
          <w:p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The variation related to technical provisions – detailed in template</w:t>
            </w:r>
            <w:r w:rsidR="008D593F">
              <w:rPr>
                <w:rFonts w:ascii="Times New Roman" w:eastAsia="Times New Roman" w:hAnsi="Times New Roman" w:cs="Times New Roman"/>
                <w:bCs/>
                <w:color w:val="000000"/>
                <w:sz w:val="20"/>
                <w:szCs w:val="20"/>
                <w:lang w:eastAsia="en-GB"/>
              </w:rPr>
              <w:t>s</w:t>
            </w:r>
            <w:r w:rsidRPr="00914FB8">
              <w:rPr>
                <w:rFonts w:ascii="Times New Roman" w:eastAsia="Times New Roman" w:hAnsi="Times New Roman" w:cs="Times New Roman"/>
                <w:bCs/>
                <w:color w:val="000000"/>
                <w:sz w:val="20"/>
                <w:szCs w:val="20"/>
                <w:lang w:eastAsia="en-GB"/>
              </w:rPr>
              <w:t xml:space="preserve"> S.29.03 and S.29.04</w:t>
            </w:r>
            <w:r w:rsidR="008D593F">
              <w:rPr>
                <w:rFonts w:ascii="Times New Roman" w:eastAsia="Times New Roman" w:hAnsi="Times New Roman" w:cs="Times New Roman"/>
                <w:bCs/>
                <w:color w:val="000000"/>
                <w:sz w:val="20"/>
                <w:szCs w:val="20"/>
                <w:lang w:eastAsia="en-GB"/>
              </w:rPr>
              <w:t>,</w:t>
            </w:r>
          </w:p>
          <w:p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 xml:space="preserve">The variation of “pure” capital items, which is not directly influenced by the business carried on (e.g., </w:t>
            </w:r>
            <w:del w:id="22" w:author="Author">
              <w:r w:rsidRPr="00914FB8" w:rsidDel="001B768E">
                <w:rPr>
                  <w:rFonts w:ascii="Times New Roman" w:eastAsia="Times New Roman" w:hAnsi="Times New Roman" w:cs="Times New Roman"/>
                  <w:bCs/>
                  <w:color w:val="000000"/>
                  <w:sz w:val="20"/>
                  <w:szCs w:val="20"/>
                  <w:lang w:eastAsia="en-GB"/>
                </w:rPr>
                <w:delText xml:space="preserve">changes </w:delText>
              </w:r>
            </w:del>
            <w:ins w:id="23" w:author="Author">
              <w:r w:rsidR="001B768E">
                <w:rPr>
                  <w:rFonts w:ascii="Times New Roman" w:eastAsia="Times New Roman" w:hAnsi="Times New Roman" w:cs="Times New Roman"/>
                  <w:bCs/>
                  <w:color w:val="000000"/>
                  <w:sz w:val="20"/>
                  <w:szCs w:val="20"/>
                  <w:lang w:eastAsia="en-GB"/>
                </w:rPr>
                <w:t>variations</w:t>
              </w:r>
              <w:r w:rsidR="001B768E" w:rsidRPr="00914FB8">
                <w:rPr>
                  <w:rFonts w:ascii="Times New Roman" w:eastAsia="Times New Roman" w:hAnsi="Times New Roman" w:cs="Times New Roman"/>
                  <w:bCs/>
                  <w:color w:val="000000"/>
                  <w:sz w:val="20"/>
                  <w:szCs w:val="20"/>
                  <w:lang w:eastAsia="en-GB"/>
                </w:rPr>
                <w:t xml:space="preserve"> </w:t>
              </w:r>
            </w:ins>
            <w:r w:rsidRPr="00914FB8">
              <w:rPr>
                <w:rFonts w:ascii="Times New Roman" w:eastAsia="Times New Roman" w:hAnsi="Times New Roman" w:cs="Times New Roman"/>
                <w:bCs/>
                <w:color w:val="000000"/>
                <w:sz w:val="20"/>
                <w:szCs w:val="20"/>
                <w:lang w:eastAsia="en-GB"/>
              </w:rPr>
              <w:t>in ordinary shares numbers and values); these variations are analysed in detail within template S.23.03</w:t>
            </w:r>
            <w:r w:rsidR="008D593F">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 xml:space="preserve"> </w:t>
            </w:r>
          </w:p>
          <w:p w:rsidR="00F3428D" w:rsidRPr="00CC4E38" w:rsidRDefault="00F3428D" w:rsidP="00336A93">
            <w:pPr>
              <w:pStyle w:val="ListParagraph"/>
              <w:numPr>
                <w:ilvl w:val="3"/>
                <w:numId w:val="4"/>
              </w:numPr>
              <w:spacing w:after="0" w:line="240" w:lineRule="auto"/>
              <w:ind w:left="1587" w:hanging="357"/>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O</w:t>
            </w:r>
            <w:r w:rsidRPr="00CC4E38">
              <w:rPr>
                <w:rFonts w:ascii="Times New Roman" w:eastAsia="Times New Roman" w:hAnsi="Times New Roman" w:cs="Times New Roman"/>
                <w:bCs/>
                <w:color w:val="000000"/>
                <w:sz w:val="20"/>
                <w:szCs w:val="20"/>
                <w:lang w:eastAsia="en-GB"/>
              </w:rPr>
              <w:t>ther main variations linked to tax and dividend distribution, namely</w:t>
            </w:r>
            <w:r w:rsidR="008D593F">
              <w:rPr>
                <w:rFonts w:ascii="Times New Roman" w:eastAsia="Times New Roman" w:hAnsi="Times New Roman" w:cs="Times New Roman"/>
                <w:bCs/>
                <w:color w:val="000000"/>
                <w:sz w:val="20"/>
                <w:szCs w:val="20"/>
                <w:lang w:eastAsia="en-GB"/>
              </w:rPr>
              <w:t xml:space="preserve">: </w:t>
            </w:r>
            <w:r w:rsidRPr="00CC4E38">
              <w:rPr>
                <w:rFonts w:ascii="Times New Roman" w:eastAsia="Times New Roman" w:hAnsi="Times New Roman" w:cs="Times New Roman"/>
                <w:bCs/>
                <w:color w:val="000000"/>
                <w:sz w:val="20"/>
                <w:szCs w:val="20"/>
                <w:lang w:eastAsia="en-GB"/>
              </w:rPr>
              <w:t xml:space="preserve"> </w:t>
            </w:r>
          </w:p>
          <w:p w:rsidR="00F3428D" w:rsidRPr="00914FB8"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ab/>
              <w:t>Variation in Deferred Tax position</w:t>
            </w:r>
          </w:p>
          <w:p w:rsidR="00F3428D" w:rsidRPr="00914FB8"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ab/>
              <w:t>Income Tax of the reporting period</w:t>
            </w:r>
          </w:p>
          <w:p w:rsidR="00F3428D" w:rsidRPr="00914FB8"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ab/>
              <w:t>Dividend distribution</w:t>
            </w:r>
          </w:p>
          <w:p w:rsidR="00F3428D" w:rsidRPr="00CC4E38" w:rsidRDefault="00F3428D" w:rsidP="00336A93">
            <w:pPr>
              <w:pStyle w:val="ListParagraph"/>
              <w:numPr>
                <w:ilvl w:val="3"/>
                <w:numId w:val="4"/>
              </w:numPr>
              <w:spacing w:after="0" w:line="240" w:lineRule="auto"/>
              <w:ind w:left="1587" w:hanging="357"/>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 xml:space="preserve">Other variations not explained elsewhere. </w:t>
            </w:r>
          </w:p>
          <w:p w:rsidR="00ED4B75" w:rsidRPr="00B80A33" w:rsidRDefault="00ED4B75" w:rsidP="00ED4B75">
            <w:pPr>
              <w:spacing w:after="0" w:line="240" w:lineRule="auto"/>
              <w:rPr>
                <w:rFonts w:ascii="Times New Roman" w:eastAsia="Times New Roman" w:hAnsi="Times New Roman" w:cs="Times New Roman"/>
                <w:b/>
                <w:bCs/>
                <w:color w:val="000000"/>
                <w:sz w:val="20"/>
                <w:szCs w:val="20"/>
                <w:lang w:eastAsia="en-GB"/>
              </w:rPr>
            </w:pPr>
          </w:p>
        </w:tc>
      </w:tr>
      <w:tr w:rsidR="00792C1B" w:rsidRPr="00B80A33" w:rsidTr="00E47A38">
        <w:tblPrEx>
          <w:tblW w:w="9214" w:type="dxa"/>
          <w:tblInd w:w="108" w:type="dxa"/>
          <w:tblPrExChange w:id="24" w:author="Author">
            <w:tblPrEx>
              <w:tblW w:w="9214" w:type="dxa"/>
              <w:tblInd w:w="108" w:type="dxa"/>
            </w:tblPrEx>
          </w:tblPrExChange>
        </w:tblPrEx>
        <w:trPr>
          <w:trHeight w:val="300"/>
          <w:trPrChange w:id="25"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vAlign w:val="bottom"/>
            <w:hideMark/>
            <w:tcPrChange w:id="26"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tcPrChange>
          </w:tcPr>
          <w:p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Change w:id="27" w:author="Author">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r w:rsidRPr="00B80A33">
              <w:rPr>
                <w:rFonts w:ascii="Times New Roman" w:eastAsia="Times New Roman" w:hAnsi="Times New Roman" w:cs="Times New Roman"/>
                <w:b/>
                <w:bCs/>
                <w:color w:val="000000"/>
                <w:sz w:val="20"/>
                <w:szCs w:val="20"/>
                <w:lang w:eastAsia="en-GB"/>
              </w:rPr>
              <w:t>ITEM</w:t>
            </w: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hideMark/>
            <w:tcPrChange w:id="28" w:author="Author">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r w:rsidRPr="00B80A33">
              <w:rPr>
                <w:rFonts w:ascii="Times New Roman" w:eastAsia="Times New Roman" w:hAnsi="Times New Roman" w:cs="Times New Roman"/>
                <w:b/>
                <w:bCs/>
                <w:color w:val="000000"/>
                <w:sz w:val="20"/>
                <w:szCs w:val="20"/>
                <w:lang w:eastAsia="en-GB"/>
              </w:rPr>
              <w:t>INSTRUCTIONS</w:t>
            </w:r>
          </w:p>
        </w:tc>
      </w:tr>
      <w:tr w:rsidR="00ED4B75" w:rsidRPr="00AF10CD" w:rsidTr="00E47A38">
        <w:tblPrEx>
          <w:tblW w:w="9214" w:type="dxa"/>
          <w:tblInd w:w="108" w:type="dxa"/>
          <w:tblPrExChange w:id="29" w:author="Author">
            <w:tblPrEx>
              <w:tblW w:w="9214" w:type="dxa"/>
              <w:tblInd w:w="108" w:type="dxa"/>
            </w:tblPrEx>
          </w:tblPrExChange>
        </w:tblPrEx>
        <w:trPr>
          <w:trHeight w:val="300"/>
          <w:trPrChange w:id="30"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tcPrChange w:id="31"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DE4840" w:rsidRDefault="00B0483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DE4840">
              <w:rPr>
                <w:rFonts w:ascii="Times New Roman" w:eastAsia="Times New Roman" w:hAnsi="Times New Roman" w:cs="Times New Roman"/>
                <w:sz w:val="20"/>
                <w:szCs w:val="20"/>
                <w:lang w:eastAsia="en-GB"/>
              </w:rPr>
              <w:t>R0010</w:t>
            </w:r>
            <w:r>
              <w:rPr>
                <w:rFonts w:ascii="Times New Roman" w:eastAsia="Times New Roman" w:hAnsi="Times New Roman" w:cs="Times New Roman"/>
                <w:sz w:val="20"/>
                <w:szCs w:val="20"/>
                <w:lang w:eastAsia="en-GB"/>
              </w:rPr>
              <w:t>-</w:t>
            </w:r>
            <w:r w:rsidR="00DE4840">
              <w:rPr>
                <w:rFonts w:ascii="Times New Roman" w:eastAsia="Times New Roman" w:hAnsi="Times New Roman" w:cs="Times New Roman"/>
                <w:sz w:val="20"/>
                <w:szCs w:val="20"/>
                <w:lang w:eastAsia="en-GB"/>
              </w:rPr>
              <w:t>R01</w:t>
            </w:r>
            <w:del w:id="32" w:author="Author">
              <w:r w:rsidR="00DE4840" w:rsidDel="009B436A">
                <w:rPr>
                  <w:rFonts w:ascii="Times New Roman" w:eastAsia="Times New Roman" w:hAnsi="Times New Roman" w:cs="Times New Roman"/>
                  <w:sz w:val="20"/>
                  <w:szCs w:val="20"/>
                  <w:lang w:eastAsia="en-GB"/>
                </w:rPr>
                <w:delText>1</w:delText>
              </w:r>
            </w:del>
            <w:ins w:id="33" w:author="Author">
              <w:r w:rsidR="009B436A">
                <w:rPr>
                  <w:rFonts w:ascii="Times New Roman" w:eastAsia="Times New Roman" w:hAnsi="Times New Roman" w:cs="Times New Roman"/>
                  <w:sz w:val="20"/>
                  <w:szCs w:val="20"/>
                  <w:lang w:eastAsia="en-GB"/>
                </w:rPr>
                <w:t>2</w:t>
              </w:r>
            </w:ins>
            <w:r w:rsidR="00DE4840">
              <w:rPr>
                <w:rFonts w:ascii="Times New Roman" w:eastAsia="Times New Roman" w:hAnsi="Times New Roman" w:cs="Times New Roman"/>
                <w:sz w:val="20"/>
                <w:szCs w:val="20"/>
                <w:lang w:eastAsia="en-GB"/>
              </w:rPr>
              <w:t xml:space="preserve">0 </w:t>
            </w:r>
          </w:p>
          <w:p w:rsidR="00073302" w:rsidRPr="00590B4F" w:rsidRDefault="00073302">
            <w:pPr>
              <w:spacing w:after="0" w:line="240" w:lineRule="auto"/>
              <w:rPr>
                <w:rFonts w:ascii="Times New Roman" w:eastAsia="Times New Roman" w:hAnsi="Times New Roman" w:cs="Times New Roman"/>
                <w:sz w:val="20"/>
                <w:szCs w:val="20"/>
                <w:lang w:eastAsia="en-GB"/>
              </w:rPr>
            </w:pPr>
            <w:r w:rsidRPr="005C6856">
              <w:rPr>
                <w:rFonts w:ascii="Times New Roman" w:eastAsia="Times New Roman" w:hAnsi="Times New Roman" w:cs="Times New Roman"/>
                <w:sz w:val="20"/>
                <w:szCs w:val="20"/>
                <w:lang w:eastAsia="en-GB"/>
              </w:rPr>
              <w:t>(N1 to N10)</w:t>
            </w:r>
          </w:p>
        </w:tc>
        <w:tc>
          <w:tcPr>
            <w:tcW w:w="2835" w:type="dxa"/>
            <w:tcBorders>
              <w:top w:val="single" w:sz="4" w:space="0" w:color="auto"/>
              <w:left w:val="single" w:sz="4" w:space="0" w:color="auto"/>
              <w:bottom w:val="single" w:sz="4" w:space="0" w:color="auto"/>
              <w:right w:val="single" w:sz="4" w:space="0" w:color="auto"/>
            </w:tcBorders>
            <w:shd w:val="clear" w:color="auto" w:fill="auto"/>
            <w:tcPrChange w:id="34" w:author="Author">
              <w:tcPr>
                <w:tcW w:w="2835" w:type="dxa"/>
                <w:tcBorders>
                  <w:top w:val="single" w:sz="4" w:space="0" w:color="auto"/>
                  <w:left w:val="single" w:sz="4" w:space="0" w:color="auto"/>
                  <w:bottom w:val="single" w:sz="4" w:space="0" w:color="auto"/>
                  <w:right w:val="single" w:sz="4" w:space="0" w:color="auto"/>
                </w:tcBorders>
                <w:shd w:val="clear" w:color="auto" w:fill="auto"/>
              </w:tcPr>
            </w:tcPrChange>
          </w:tcPr>
          <w:p w:rsidR="00590B4F" w:rsidRPr="00590B4F" w:rsidRDefault="00DE551F">
            <w:pPr>
              <w:spacing w:after="0" w:line="240" w:lineRule="auto"/>
              <w:rPr>
                <w:rFonts w:ascii="Times New Roman" w:eastAsia="Times New Roman" w:hAnsi="Times New Roman" w:cs="Times New Roman"/>
                <w:sz w:val="20"/>
                <w:szCs w:val="20"/>
                <w:lang w:eastAsia="en-GB"/>
              </w:rPr>
            </w:pPr>
            <w:ins w:id="35" w:author="Author">
              <w:r>
                <w:rPr>
                  <w:rFonts w:ascii="Times New Roman" w:eastAsia="Times New Roman" w:hAnsi="Times New Roman" w:cs="Times New Roman"/>
                  <w:sz w:val="20"/>
                  <w:szCs w:val="20"/>
                  <w:lang w:eastAsia="en-GB"/>
                </w:rPr>
                <w:t xml:space="preserve">Basic </w:t>
              </w:r>
            </w:ins>
            <w:r w:rsidR="00590B4F" w:rsidRPr="00590B4F">
              <w:rPr>
                <w:rFonts w:ascii="Times New Roman" w:eastAsia="Times New Roman" w:hAnsi="Times New Roman" w:cs="Times New Roman"/>
                <w:sz w:val="20"/>
                <w:szCs w:val="20"/>
                <w:lang w:eastAsia="en-GB"/>
              </w:rPr>
              <w:t>Own Funds Items – Year N</w:t>
            </w:r>
          </w:p>
        </w:tc>
        <w:tc>
          <w:tcPr>
            <w:tcW w:w="4840" w:type="dxa"/>
            <w:tcBorders>
              <w:top w:val="single" w:sz="4" w:space="0" w:color="auto"/>
              <w:left w:val="single" w:sz="4" w:space="0" w:color="auto"/>
              <w:bottom w:val="single" w:sz="4" w:space="0" w:color="auto"/>
              <w:right w:val="single" w:sz="4" w:space="0" w:color="auto"/>
            </w:tcBorders>
            <w:shd w:val="clear" w:color="auto" w:fill="auto"/>
            <w:tcPrChange w:id="36" w:author="Author">
              <w:tcPr>
                <w:tcW w:w="4961" w:type="dxa"/>
                <w:tcBorders>
                  <w:top w:val="single" w:sz="4" w:space="0" w:color="auto"/>
                  <w:left w:val="single" w:sz="4" w:space="0" w:color="auto"/>
                  <w:bottom w:val="single" w:sz="4" w:space="0" w:color="auto"/>
                  <w:right w:val="single" w:sz="4" w:space="0" w:color="auto"/>
                </w:tcBorders>
                <w:shd w:val="clear" w:color="auto" w:fill="auto"/>
              </w:tcPr>
            </w:tcPrChange>
          </w:tcPr>
          <w:p w:rsidR="00590B4F" w:rsidRPr="00590B4F" w:rsidRDefault="00B0483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590B4F" w:rsidRPr="00590B4F">
              <w:rPr>
                <w:rFonts w:ascii="Times New Roman" w:eastAsia="Times New Roman" w:hAnsi="Times New Roman" w:cs="Times New Roman"/>
                <w:sz w:val="20"/>
                <w:szCs w:val="20"/>
                <w:lang w:eastAsia="en-GB"/>
              </w:rPr>
              <w:t>hese items do not cover all Basic Own fund items, but only those before adjustments / deductions for:</w:t>
            </w:r>
          </w:p>
          <w:p w:rsidR="00590B4F" w:rsidRDefault="00B0483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590B4F" w:rsidRPr="00590B4F">
              <w:rPr>
                <w:rFonts w:ascii="Times New Roman" w:eastAsia="Times New Roman" w:hAnsi="Times New Roman" w:cs="Times New Roman"/>
                <w:sz w:val="20"/>
                <w:szCs w:val="20"/>
                <w:lang w:eastAsia="en-GB"/>
              </w:rPr>
              <w:t xml:space="preserve"> Own funds from the financial statements that </w:t>
            </w:r>
            <w:r w:rsidR="005F426C">
              <w:rPr>
                <w:rFonts w:ascii="Times New Roman" w:eastAsia="Times New Roman" w:hAnsi="Times New Roman" w:cs="Times New Roman"/>
                <w:sz w:val="20"/>
                <w:szCs w:val="20"/>
                <w:lang w:eastAsia="en-GB"/>
              </w:rPr>
              <w:t>shall</w:t>
            </w:r>
            <w:r w:rsidR="00590B4F" w:rsidRPr="00590B4F">
              <w:rPr>
                <w:rFonts w:ascii="Times New Roman" w:eastAsia="Times New Roman" w:hAnsi="Times New Roman" w:cs="Times New Roman"/>
                <w:sz w:val="20"/>
                <w:szCs w:val="20"/>
                <w:lang w:eastAsia="en-GB"/>
              </w:rPr>
              <w:t xml:space="preserve"> not be represented by the reconciliation reserve and do not meet the criteria to be classified as Solvency II own funds</w:t>
            </w:r>
            <w:r>
              <w:rPr>
                <w:rFonts w:ascii="Times New Roman" w:eastAsia="Times New Roman" w:hAnsi="Times New Roman" w:cs="Times New Roman"/>
                <w:sz w:val="20"/>
                <w:szCs w:val="20"/>
                <w:lang w:eastAsia="en-GB"/>
              </w:rPr>
              <w:t>;</w:t>
            </w:r>
          </w:p>
          <w:p w:rsidR="00ED4B75" w:rsidRDefault="00B0483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73302">
              <w:rPr>
                <w:rFonts w:ascii="Times New Roman" w:eastAsia="Times New Roman" w:hAnsi="Times New Roman" w:cs="Times New Roman"/>
                <w:sz w:val="20"/>
                <w:szCs w:val="20"/>
                <w:lang w:eastAsia="en-GB"/>
              </w:rPr>
              <w:t>P</w:t>
            </w:r>
            <w:r w:rsidR="00590B4F" w:rsidRPr="00590B4F">
              <w:rPr>
                <w:rFonts w:ascii="Times New Roman" w:eastAsia="Times New Roman" w:hAnsi="Times New Roman" w:cs="Times New Roman"/>
                <w:sz w:val="20"/>
                <w:szCs w:val="20"/>
                <w:lang w:eastAsia="en-GB"/>
              </w:rPr>
              <w:t>articipations in financial and credit institutions</w:t>
            </w:r>
            <w:r>
              <w:rPr>
                <w:rFonts w:ascii="Times New Roman" w:eastAsia="Times New Roman" w:hAnsi="Times New Roman" w:cs="Times New Roman"/>
                <w:sz w:val="20"/>
                <w:szCs w:val="20"/>
                <w:lang w:eastAsia="en-GB"/>
              </w:rPr>
              <w:t>.</w:t>
            </w:r>
          </w:p>
          <w:p w:rsidR="00DE4840" w:rsidRPr="00590B4F" w:rsidRDefault="00DE4840">
            <w:pPr>
              <w:spacing w:after="0" w:line="240" w:lineRule="auto"/>
              <w:rPr>
                <w:rFonts w:ascii="Times New Roman" w:eastAsia="Times New Roman" w:hAnsi="Times New Roman" w:cs="Times New Roman"/>
                <w:sz w:val="20"/>
                <w:szCs w:val="20"/>
                <w:lang w:eastAsia="en-GB"/>
              </w:rPr>
            </w:pPr>
          </w:p>
        </w:tc>
      </w:tr>
      <w:tr w:rsidR="00ED4B75" w:rsidRPr="00AF10CD" w:rsidTr="00E47A38">
        <w:tblPrEx>
          <w:tblW w:w="9214" w:type="dxa"/>
          <w:tblInd w:w="108" w:type="dxa"/>
          <w:tblPrExChange w:id="37" w:author="Author">
            <w:tblPrEx>
              <w:tblW w:w="9214" w:type="dxa"/>
              <w:tblInd w:w="108" w:type="dxa"/>
            </w:tblPrEx>
          </w:tblPrExChange>
        </w:tblPrEx>
        <w:trPr>
          <w:trHeight w:val="300"/>
          <w:trPrChange w:id="38"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tcPrChange w:id="39"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DE4840" w:rsidRDefault="00B0483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w:t>
            </w:r>
            <w:r w:rsidR="00DE4840">
              <w:rPr>
                <w:rFonts w:ascii="Times New Roman" w:eastAsia="Times New Roman" w:hAnsi="Times New Roman" w:cs="Times New Roman"/>
                <w:sz w:val="20"/>
                <w:szCs w:val="20"/>
                <w:lang w:eastAsia="en-GB"/>
              </w:rPr>
              <w:t>R0010</w:t>
            </w:r>
            <w:r>
              <w:rPr>
                <w:rFonts w:ascii="Times New Roman" w:eastAsia="Times New Roman" w:hAnsi="Times New Roman" w:cs="Times New Roman"/>
                <w:sz w:val="20"/>
                <w:szCs w:val="20"/>
                <w:lang w:eastAsia="en-GB"/>
              </w:rPr>
              <w:t xml:space="preserve"> - </w:t>
            </w:r>
            <w:r w:rsidR="00DE4840">
              <w:rPr>
                <w:rFonts w:ascii="Times New Roman" w:eastAsia="Times New Roman" w:hAnsi="Times New Roman" w:cs="Times New Roman"/>
                <w:sz w:val="20"/>
                <w:szCs w:val="20"/>
                <w:lang w:eastAsia="en-GB"/>
              </w:rPr>
              <w:t>R01</w:t>
            </w:r>
            <w:ins w:id="40" w:author="Author">
              <w:r w:rsidR="009B436A">
                <w:rPr>
                  <w:rFonts w:ascii="Times New Roman" w:eastAsia="Times New Roman" w:hAnsi="Times New Roman" w:cs="Times New Roman"/>
                  <w:sz w:val="20"/>
                  <w:szCs w:val="20"/>
                  <w:lang w:eastAsia="en-GB"/>
                </w:rPr>
                <w:t>2</w:t>
              </w:r>
            </w:ins>
            <w:del w:id="41" w:author="Author">
              <w:r w:rsidR="00DE4840" w:rsidDel="009B436A">
                <w:rPr>
                  <w:rFonts w:ascii="Times New Roman" w:eastAsia="Times New Roman" w:hAnsi="Times New Roman" w:cs="Times New Roman"/>
                  <w:sz w:val="20"/>
                  <w:szCs w:val="20"/>
                  <w:lang w:eastAsia="en-GB"/>
                </w:rPr>
                <w:delText>1</w:delText>
              </w:r>
            </w:del>
            <w:r w:rsidR="00DE4840">
              <w:rPr>
                <w:rFonts w:ascii="Times New Roman" w:eastAsia="Times New Roman" w:hAnsi="Times New Roman" w:cs="Times New Roman"/>
                <w:sz w:val="20"/>
                <w:szCs w:val="20"/>
                <w:lang w:eastAsia="en-GB"/>
              </w:rPr>
              <w:t xml:space="preserve">0 </w:t>
            </w:r>
          </w:p>
          <w:p w:rsidR="00073302" w:rsidRPr="00590B4F" w:rsidRDefault="00073302">
            <w:pPr>
              <w:spacing w:after="0" w:line="240" w:lineRule="auto"/>
              <w:rPr>
                <w:rFonts w:ascii="Times New Roman" w:eastAsia="Times New Roman" w:hAnsi="Times New Roman" w:cs="Times New Roman"/>
                <w:sz w:val="20"/>
                <w:szCs w:val="20"/>
                <w:lang w:eastAsia="en-GB"/>
              </w:rPr>
            </w:pPr>
            <w:r w:rsidRPr="005C6856">
              <w:rPr>
                <w:rFonts w:ascii="Times New Roman" w:eastAsia="Times New Roman" w:hAnsi="Times New Roman" w:cs="Times New Roman"/>
                <w:sz w:val="20"/>
                <w:szCs w:val="20"/>
                <w:lang w:eastAsia="en-GB"/>
              </w:rPr>
              <w:t>(O1 to O10)</w:t>
            </w:r>
          </w:p>
        </w:tc>
        <w:tc>
          <w:tcPr>
            <w:tcW w:w="2835" w:type="dxa"/>
            <w:tcBorders>
              <w:top w:val="single" w:sz="4" w:space="0" w:color="auto"/>
              <w:left w:val="single" w:sz="4" w:space="0" w:color="auto"/>
              <w:bottom w:val="single" w:sz="4" w:space="0" w:color="auto"/>
              <w:right w:val="single" w:sz="4" w:space="0" w:color="auto"/>
            </w:tcBorders>
            <w:shd w:val="clear" w:color="auto" w:fill="auto"/>
            <w:tcPrChange w:id="42" w:author="Author">
              <w:tcPr>
                <w:tcW w:w="2835" w:type="dxa"/>
                <w:tcBorders>
                  <w:top w:val="single" w:sz="4" w:space="0" w:color="auto"/>
                  <w:left w:val="single" w:sz="4" w:space="0" w:color="auto"/>
                  <w:bottom w:val="single" w:sz="4" w:space="0" w:color="auto"/>
                  <w:right w:val="single" w:sz="4" w:space="0" w:color="auto"/>
                </w:tcBorders>
                <w:shd w:val="clear" w:color="auto" w:fill="auto"/>
              </w:tcPr>
            </w:tcPrChange>
          </w:tcPr>
          <w:p w:rsidR="00ED4B75" w:rsidRPr="00590B4F" w:rsidRDefault="00DE551F">
            <w:pPr>
              <w:spacing w:after="0" w:line="240" w:lineRule="auto"/>
              <w:rPr>
                <w:rFonts w:ascii="Times New Roman" w:eastAsia="Times New Roman" w:hAnsi="Times New Roman" w:cs="Times New Roman"/>
                <w:sz w:val="20"/>
                <w:szCs w:val="20"/>
                <w:lang w:eastAsia="en-GB"/>
              </w:rPr>
            </w:pPr>
            <w:ins w:id="43" w:author="Author">
              <w:r>
                <w:rPr>
                  <w:rFonts w:ascii="Times New Roman" w:eastAsia="Times New Roman" w:hAnsi="Times New Roman" w:cs="Times New Roman"/>
                  <w:sz w:val="20"/>
                  <w:szCs w:val="20"/>
                  <w:lang w:eastAsia="en-GB"/>
                </w:rPr>
                <w:t xml:space="preserve">Basic </w:t>
              </w:r>
            </w:ins>
            <w:r w:rsidR="00590B4F" w:rsidRPr="00590B4F">
              <w:rPr>
                <w:rFonts w:ascii="Times New Roman" w:eastAsia="Times New Roman" w:hAnsi="Times New Roman" w:cs="Times New Roman"/>
                <w:sz w:val="20"/>
                <w:szCs w:val="20"/>
                <w:lang w:eastAsia="en-GB"/>
              </w:rPr>
              <w:t>Own Funds Items – Year N</w:t>
            </w:r>
            <w:r w:rsidR="00590B4F">
              <w:rPr>
                <w:rFonts w:ascii="Times New Roman" w:eastAsia="Times New Roman" w:hAnsi="Times New Roman" w:cs="Times New Roman"/>
                <w:sz w:val="20"/>
                <w:szCs w:val="20"/>
                <w:lang w:eastAsia="en-GB"/>
              </w:rPr>
              <w:t>-1</w:t>
            </w:r>
          </w:p>
        </w:tc>
        <w:tc>
          <w:tcPr>
            <w:tcW w:w="4840" w:type="dxa"/>
            <w:tcBorders>
              <w:top w:val="single" w:sz="4" w:space="0" w:color="auto"/>
              <w:left w:val="single" w:sz="4" w:space="0" w:color="auto"/>
              <w:bottom w:val="single" w:sz="4" w:space="0" w:color="auto"/>
              <w:right w:val="single" w:sz="4" w:space="0" w:color="auto"/>
            </w:tcBorders>
            <w:shd w:val="clear" w:color="auto" w:fill="auto"/>
            <w:tcPrChange w:id="44" w:author="Author">
              <w:tcPr>
                <w:tcW w:w="4961" w:type="dxa"/>
                <w:tcBorders>
                  <w:top w:val="single" w:sz="4" w:space="0" w:color="auto"/>
                  <w:left w:val="single" w:sz="4" w:space="0" w:color="auto"/>
                  <w:bottom w:val="single" w:sz="4" w:space="0" w:color="auto"/>
                  <w:right w:val="single" w:sz="4" w:space="0" w:color="auto"/>
                </w:tcBorders>
                <w:shd w:val="clear" w:color="auto" w:fill="auto"/>
              </w:tcPr>
            </w:tcPrChange>
          </w:tcPr>
          <w:p w:rsidR="00590B4F" w:rsidRPr="00B0483C" w:rsidRDefault="00B0483C">
            <w:pPr>
              <w:spacing w:after="0" w:line="240" w:lineRule="auto"/>
              <w:rPr>
                <w:rFonts w:ascii="Times New Roman" w:eastAsia="Times New Roman" w:hAnsi="Times New Roman" w:cs="Times New Roman"/>
                <w:sz w:val="20"/>
                <w:szCs w:val="20"/>
                <w:lang w:eastAsia="en-GB"/>
              </w:rPr>
            </w:pPr>
            <w:r w:rsidRPr="00B0483C">
              <w:rPr>
                <w:rFonts w:ascii="Times New Roman" w:eastAsia="Times New Roman" w:hAnsi="Times New Roman" w:cs="Times New Roman"/>
                <w:sz w:val="20"/>
                <w:szCs w:val="20"/>
                <w:lang w:eastAsia="en-GB"/>
              </w:rPr>
              <w:t>T</w:t>
            </w:r>
            <w:r w:rsidR="00590B4F" w:rsidRPr="00B0483C">
              <w:rPr>
                <w:rFonts w:ascii="Times New Roman" w:eastAsia="Times New Roman" w:hAnsi="Times New Roman" w:cs="Times New Roman"/>
                <w:sz w:val="20"/>
                <w:szCs w:val="20"/>
                <w:lang w:eastAsia="en-GB"/>
              </w:rPr>
              <w:t>hese items do not cover all Basic Own fund items, but only those before adjustments / deductions for:</w:t>
            </w:r>
          </w:p>
          <w:p w:rsidR="00590B4F" w:rsidRPr="00B0483C" w:rsidRDefault="00B0483C">
            <w:pPr>
              <w:spacing w:after="0" w:line="240" w:lineRule="auto"/>
              <w:rPr>
                <w:rFonts w:ascii="Times New Roman" w:eastAsia="Times New Roman" w:hAnsi="Times New Roman" w:cs="Times New Roman"/>
                <w:sz w:val="20"/>
                <w:szCs w:val="20"/>
                <w:lang w:eastAsia="en-GB"/>
              </w:rPr>
            </w:pPr>
            <w:r w:rsidRPr="00B0483C">
              <w:rPr>
                <w:rFonts w:ascii="Times New Roman" w:eastAsia="Times New Roman" w:hAnsi="Times New Roman" w:cs="Times New Roman"/>
                <w:sz w:val="20"/>
                <w:szCs w:val="20"/>
                <w:lang w:eastAsia="en-GB"/>
              </w:rPr>
              <w:t xml:space="preserve">- </w:t>
            </w:r>
            <w:r w:rsidR="00590B4F" w:rsidRPr="00B0483C">
              <w:rPr>
                <w:rFonts w:ascii="Times New Roman" w:eastAsia="Times New Roman" w:hAnsi="Times New Roman" w:cs="Times New Roman"/>
                <w:sz w:val="20"/>
                <w:szCs w:val="20"/>
                <w:lang w:eastAsia="en-GB"/>
              </w:rPr>
              <w:t xml:space="preserve">Own funds from the financial statements that </w:t>
            </w:r>
            <w:r w:rsidR="005F426C" w:rsidRPr="00B0483C">
              <w:rPr>
                <w:rFonts w:ascii="Times New Roman" w:eastAsia="Times New Roman" w:hAnsi="Times New Roman" w:cs="Times New Roman"/>
                <w:sz w:val="20"/>
                <w:szCs w:val="20"/>
                <w:lang w:eastAsia="en-GB"/>
              </w:rPr>
              <w:t>shall</w:t>
            </w:r>
            <w:r w:rsidR="00590B4F" w:rsidRPr="00B0483C">
              <w:rPr>
                <w:rFonts w:ascii="Times New Roman" w:eastAsia="Times New Roman" w:hAnsi="Times New Roman" w:cs="Times New Roman"/>
                <w:sz w:val="20"/>
                <w:szCs w:val="20"/>
                <w:lang w:eastAsia="en-GB"/>
              </w:rPr>
              <w:t xml:space="preserve"> not be represented by the reconciliation reserve and do not meet the criteria to be classified as Solvency II own funds</w:t>
            </w:r>
            <w:r w:rsidRPr="00B0483C">
              <w:rPr>
                <w:rFonts w:ascii="Times New Roman" w:eastAsia="Times New Roman" w:hAnsi="Times New Roman" w:cs="Times New Roman"/>
                <w:sz w:val="20"/>
                <w:szCs w:val="20"/>
                <w:lang w:eastAsia="en-GB"/>
              </w:rPr>
              <w:t>;</w:t>
            </w:r>
          </w:p>
          <w:p w:rsidR="00ED4B75" w:rsidRPr="00B0483C" w:rsidRDefault="00B0483C">
            <w:pPr>
              <w:spacing w:after="0" w:line="240" w:lineRule="auto"/>
              <w:rPr>
                <w:rFonts w:ascii="Times New Roman" w:eastAsia="Times New Roman" w:hAnsi="Times New Roman" w:cs="Times New Roman"/>
                <w:sz w:val="20"/>
                <w:szCs w:val="20"/>
                <w:lang w:eastAsia="en-GB"/>
              </w:rPr>
            </w:pPr>
            <w:r w:rsidRPr="00B0483C">
              <w:rPr>
                <w:rFonts w:ascii="Times New Roman" w:eastAsia="Times New Roman" w:hAnsi="Times New Roman" w:cs="Times New Roman"/>
                <w:sz w:val="20"/>
                <w:szCs w:val="20"/>
                <w:lang w:eastAsia="en-GB"/>
              </w:rPr>
              <w:t xml:space="preserve">- </w:t>
            </w:r>
            <w:r w:rsidR="00073302" w:rsidRPr="00B0483C">
              <w:rPr>
                <w:rFonts w:ascii="Times New Roman" w:eastAsia="Times New Roman" w:hAnsi="Times New Roman" w:cs="Times New Roman"/>
                <w:sz w:val="20"/>
                <w:szCs w:val="20"/>
                <w:lang w:eastAsia="en-GB"/>
              </w:rPr>
              <w:t>P</w:t>
            </w:r>
            <w:r w:rsidR="00590B4F" w:rsidRPr="00B0483C">
              <w:rPr>
                <w:rFonts w:ascii="Times New Roman" w:eastAsia="Times New Roman" w:hAnsi="Times New Roman" w:cs="Times New Roman"/>
                <w:sz w:val="20"/>
                <w:szCs w:val="20"/>
                <w:lang w:eastAsia="en-GB"/>
              </w:rPr>
              <w:t>articipations in financial and credit institutions</w:t>
            </w:r>
          </w:p>
          <w:p w:rsidR="00DE4840" w:rsidRPr="00B0483C" w:rsidRDefault="00DE4840">
            <w:pPr>
              <w:spacing w:after="0" w:line="240" w:lineRule="auto"/>
              <w:rPr>
                <w:rFonts w:ascii="Times New Roman" w:eastAsia="Times New Roman" w:hAnsi="Times New Roman" w:cs="Times New Roman"/>
                <w:sz w:val="20"/>
                <w:szCs w:val="20"/>
                <w:lang w:eastAsia="en-GB"/>
              </w:rPr>
            </w:pPr>
          </w:p>
        </w:tc>
      </w:tr>
      <w:tr w:rsidR="00ED4B75" w:rsidRPr="008C76EB" w:rsidTr="00E47A38">
        <w:tblPrEx>
          <w:tblW w:w="9214" w:type="dxa"/>
          <w:tblInd w:w="108" w:type="dxa"/>
          <w:tblPrExChange w:id="45" w:author="Author">
            <w:tblPrEx>
              <w:tblW w:w="9214" w:type="dxa"/>
              <w:tblInd w:w="108" w:type="dxa"/>
            </w:tblPrEx>
          </w:tblPrExChange>
        </w:tblPrEx>
        <w:trPr>
          <w:trHeight w:val="300"/>
          <w:trPrChange w:id="46"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tcPrChange w:id="47"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DE4840" w:rsidRPr="008C76EB" w:rsidRDefault="00B0483C">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R0010</w:t>
            </w:r>
            <w:r w:rsidRPr="008C76EB">
              <w:rPr>
                <w:rFonts w:ascii="Times New Roman" w:eastAsia="Times New Roman" w:hAnsi="Times New Roman" w:cs="Times New Roman"/>
                <w:sz w:val="20"/>
                <w:szCs w:val="20"/>
                <w:lang w:eastAsia="en-GB"/>
              </w:rPr>
              <w:t>-</w:t>
            </w:r>
            <w:r w:rsidR="00DE4840" w:rsidRPr="008C76EB">
              <w:rPr>
                <w:rFonts w:ascii="Times New Roman" w:eastAsia="Times New Roman" w:hAnsi="Times New Roman" w:cs="Times New Roman"/>
                <w:sz w:val="20"/>
                <w:szCs w:val="20"/>
                <w:lang w:eastAsia="en-GB"/>
              </w:rPr>
              <w:t>R01</w:t>
            </w:r>
            <w:del w:id="48" w:author="Author">
              <w:r w:rsidR="00DE4840" w:rsidRPr="008C76EB" w:rsidDel="009B436A">
                <w:rPr>
                  <w:rFonts w:ascii="Times New Roman" w:eastAsia="Times New Roman" w:hAnsi="Times New Roman" w:cs="Times New Roman"/>
                  <w:sz w:val="20"/>
                  <w:szCs w:val="20"/>
                  <w:lang w:eastAsia="en-GB"/>
                </w:rPr>
                <w:delText>0</w:delText>
              </w:r>
            </w:del>
            <w:ins w:id="49" w:author="Author">
              <w:r w:rsidR="009B436A">
                <w:rPr>
                  <w:rFonts w:ascii="Times New Roman" w:eastAsia="Times New Roman" w:hAnsi="Times New Roman" w:cs="Times New Roman"/>
                  <w:sz w:val="20"/>
                  <w:szCs w:val="20"/>
                  <w:lang w:eastAsia="en-GB"/>
                </w:rPr>
                <w:t>2</w:t>
              </w:r>
            </w:ins>
            <w:r w:rsidR="00DE4840" w:rsidRPr="008C76EB">
              <w:rPr>
                <w:rFonts w:ascii="Times New Roman" w:eastAsia="Times New Roman" w:hAnsi="Times New Roman" w:cs="Times New Roman"/>
                <w:sz w:val="20"/>
                <w:szCs w:val="20"/>
                <w:lang w:eastAsia="en-GB"/>
              </w:rPr>
              <w:t>0</w:t>
            </w:r>
          </w:p>
          <w:p w:rsidR="00310737" w:rsidRPr="008C76EB" w:rsidRDefault="00310737">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(V1 to V11)</w:t>
            </w:r>
          </w:p>
        </w:tc>
        <w:tc>
          <w:tcPr>
            <w:tcW w:w="2835" w:type="dxa"/>
            <w:tcBorders>
              <w:top w:val="single" w:sz="4" w:space="0" w:color="auto"/>
              <w:left w:val="single" w:sz="4" w:space="0" w:color="auto"/>
              <w:bottom w:val="single" w:sz="4" w:space="0" w:color="auto"/>
              <w:right w:val="single" w:sz="4" w:space="0" w:color="auto"/>
            </w:tcBorders>
            <w:shd w:val="clear" w:color="auto" w:fill="auto"/>
            <w:tcPrChange w:id="50" w:author="Author">
              <w:tcPr>
                <w:tcW w:w="2835" w:type="dxa"/>
                <w:tcBorders>
                  <w:top w:val="single" w:sz="4" w:space="0" w:color="auto"/>
                  <w:left w:val="single" w:sz="4" w:space="0" w:color="auto"/>
                  <w:bottom w:val="single" w:sz="4" w:space="0" w:color="auto"/>
                  <w:right w:val="single" w:sz="4" w:space="0" w:color="auto"/>
                </w:tcBorders>
                <w:shd w:val="clear" w:color="auto" w:fill="auto"/>
              </w:tcPr>
            </w:tcPrChange>
          </w:tcPr>
          <w:p w:rsidR="00ED4B75" w:rsidRPr="008C76EB" w:rsidRDefault="00DE551F" w:rsidP="00B8072B">
            <w:pPr>
              <w:spacing w:after="0" w:line="240" w:lineRule="auto"/>
              <w:rPr>
                <w:rFonts w:ascii="Times New Roman" w:eastAsia="Times New Roman" w:hAnsi="Times New Roman" w:cs="Times New Roman"/>
                <w:sz w:val="20"/>
                <w:szCs w:val="20"/>
                <w:lang w:eastAsia="en-GB"/>
              </w:rPr>
            </w:pPr>
            <w:ins w:id="51" w:author="Author">
              <w:r>
                <w:rPr>
                  <w:rFonts w:ascii="Times New Roman" w:eastAsia="Times New Roman" w:hAnsi="Times New Roman" w:cs="Times New Roman"/>
                  <w:sz w:val="20"/>
                  <w:szCs w:val="20"/>
                  <w:lang w:eastAsia="en-GB"/>
                </w:rPr>
                <w:t xml:space="preserve">Basic </w:t>
              </w:r>
              <w:r w:rsidRPr="00590B4F">
                <w:rPr>
                  <w:rFonts w:ascii="Times New Roman" w:eastAsia="Times New Roman" w:hAnsi="Times New Roman" w:cs="Times New Roman"/>
                  <w:sz w:val="20"/>
                  <w:szCs w:val="20"/>
                  <w:lang w:eastAsia="en-GB"/>
                </w:rPr>
                <w:t xml:space="preserve">Own Funds Items </w:t>
              </w:r>
            </w:ins>
            <w:r w:rsidR="00B8072B">
              <w:rPr>
                <w:rFonts w:ascii="Times New Roman" w:eastAsia="Times New Roman" w:hAnsi="Times New Roman" w:cs="Times New Roman"/>
                <w:sz w:val="20"/>
                <w:szCs w:val="20"/>
                <w:lang w:eastAsia="en-GB"/>
              </w:rPr>
              <w:t xml:space="preserve">- </w:t>
            </w:r>
            <w:r w:rsidR="00590B4F" w:rsidRPr="008C76EB">
              <w:rPr>
                <w:rFonts w:ascii="Times New Roman" w:eastAsia="Times New Roman" w:hAnsi="Times New Roman" w:cs="Times New Roman"/>
                <w:sz w:val="20"/>
                <w:szCs w:val="20"/>
                <w:lang w:eastAsia="en-GB"/>
              </w:rPr>
              <w:t>Variation</w:t>
            </w:r>
          </w:p>
        </w:tc>
        <w:tc>
          <w:tcPr>
            <w:tcW w:w="4840" w:type="dxa"/>
            <w:tcBorders>
              <w:top w:val="single" w:sz="4" w:space="0" w:color="auto"/>
              <w:left w:val="single" w:sz="4" w:space="0" w:color="auto"/>
              <w:bottom w:val="single" w:sz="4" w:space="0" w:color="auto"/>
              <w:right w:val="single" w:sz="4" w:space="0" w:color="auto"/>
            </w:tcBorders>
            <w:shd w:val="clear" w:color="auto" w:fill="auto"/>
            <w:tcPrChange w:id="52" w:author="Author">
              <w:tcPr>
                <w:tcW w:w="4961" w:type="dxa"/>
                <w:tcBorders>
                  <w:top w:val="single" w:sz="4" w:space="0" w:color="auto"/>
                  <w:left w:val="single" w:sz="4" w:space="0" w:color="auto"/>
                  <w:bottom w:val="single" w:sz="4" w:space="0" w:color="auto"/>
                  <w:right w:val="single" w:sz="4" w:space="0" w:color="auto"/>
                </w:tcBorders>
                <w:shd w:val="clear" w:color="auto" w:fill="auto"/>
              </w:tcPr>
            </w:tcPrChange>
          </w:tcPr>
          <w:p w:rsidR="00590B4F" w:rsidRPr="008C76EB" w:rsidRDefault="00B0483C">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Variation between reporting period N and N-1 of own funds items.</w:t>
            </w:r>
          </w:p>
        </w:tc>
      </w:tr>
      <w:tr w:rsidR="00DE4840" w:rsidRPr="008C76EB" w:rsidTr="00E47A38">
        <w:tblPrEx>
          <w:tblW w:w="9214" w:type="dxa"/>
          <w:tblInd w:w="108" w:type="dxa"/>
          <w:tblPrExChange w:id="53" w:author="Author">
            <w:tblPrEx>
              <w:tblW w:w="9214" w:type="dxa"/>
              <w:tblInd w:w="108" w:type="dxa"/>
            </w:tblPrEx>
          </w:tblPrExChange>
        </w:tblPrEx>
        <w:trPr>
          <w:trHeight w:val="300"/>
          <w:trPrChange w:id="54"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tcPrChange w:id="55"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DE4840" w:rsidRPr="008C76EB" w:rsidRDefault="00B0483C">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R01</w:t>
            </w:r>
            <w:ins w:id="56" w:author="Author">
              <w:r w:rsidR="009B436A">
                <w:rPr>
                  <w:rFonts w:ascii="Times New Roman" w:eastAsia="Times New Roman" w:hAnsi="Times New Roman" w:cs="Times New Roman"/>
                  <w:sz w:val="20"/>
                  <w:szCs w:val="20"/>
                  <w:lang w:eastAsia="en-GB"/>
                </w:rPr>
                <w:t>3</w:t>
              </w:r>
            </w:ins>
            <w:del w:id="57" w:author="Author">
              <w:r w:rsidR="00DE4840" w:rsidRPr="008C76EB" w:rsidDel="009B436A">
                <w:rPr>
                  <w:rFonts w:ascii="Times New Roman" w:eastAsia="Times New Roman" w:hAnsi="Times New Roman" w:cs="Times New Roman"/>
                  <w:sz w:val="20"/>
                  <w:szCs w:val="20"/>
                  <w:lang w:eastAsia="en-GB"/>
                </w:rPr>
                <w:delText>2</w:delText>
              </w:r>
            </w:del>
            <w:r w:rsidR="00DE4840" w:rsidRPr="008C76EB">
              <w:rPr>
                <w:rFonts w:ascii="Times New Roman" w:eastAsia="Times New Roman" w:hAnsi="Times New Roman" w:cs="Times New Roman"/>
                <w:sz w:val="20"/>
                <w:szCs w:val="20"/>
                <w:lang w:eastAsia="en-GB"/>
              </w:rPr>
              <w:t>0</w:t>
            </w:r>
          </w:p>
          <w:p w:rsidR="00310737" w:rsidRPr="008C76EB" w:rsidRDefault="00310737">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(V12)</w:t>
            </w:r>
          </w:p>
        </w:tc>
        <w:tc>
          <w:tcPr>
            <w:tcW w:w="2835" w:type="dxa"/>
            <w:tcBorders>
              <w:top w:val="single" w:sz="4" w:space="0" w:color="auto"/>
              <w:left w:val="single" w:sz="4" w:space="0" w:color="auto"/>
              <w:bottom w:val="single" w:sz="4" w:space="0" w:color="auto"/>
              <w:right w:val="single" w:sz="4" w:space="0" w:color="auto"/>
            </w:tcBorders>
            <w:shd w:val="clear" w:color="auto" w:fill="auto"/>
            <w:tcPrChange w:id="58" w:author="Author">
              <w:tcPr>
                <w:tcW w:w="2835" w:type="dxa"/>
                <w:tcBorders>
                  <w:top w:val="single" w:sz="4" w:space="0" w:color="auto"/>
                  <w:left w:val="single" w:sz="4" w:space="0" w:color="auto"/>
                  <w:bottom w:val="single" w:sz="4" w:space="0" w:color="auto"/>
                  <w:right w:val="single" w:sz="4" w:space="0" w:color="auto"/>
                </w:tcBorders>
                <w:shd w:val="clear" w:color="auto" w:fill="auto"/>
              </w:tcPr>
            </w:tcPrChange>
          </w:tcPr>
          <w:p w:rsidR="00DE4840" w:rsidRPr="008C76EB" w:rsidRDefault="00DE4840" w:rsidP="00DE551F">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Excess of assets over liabilities</w:t>
            </w:r>
            <w:ins w:id="59" w:author="Author">
              <w:r w:rsidR="009440A9">
                <w:rPr>
                  <w:rFonts w:ascii="Times New Roman" w:eastAsia="Times New Roman" w:hAnsi="Times New Roman" w:cs="Times New Roman"/>
                  <w:sz w:val="20"/>
                  <w:szCs w:val="20"/>
                  <w:lang w:eastAsia="en-GB"/>
                </w:rPr>
                <w:t xml:space="preserve"> </w:t>
              </w:r>
              <w:r w:rsidR="00DE551F" w:rsidRPr="00C04944">
                <w:rPr>
                  <w:rFonts w:ascii="Times New Roman" w:eastAsia="Times New Roman" w:hAnsi="Times New Roman" w:cs="Times New Roman"/>
                  <w:sz w:val="20"/>
                  <w:szCs w:val="20"/>
                  <w:lang w:eastAsia="en-GB"/>
                </w:rPr>
                <w:t>(Variations of B</w:t>
              </w:r>
              <w:r w:rsidR="00DE551F">
                <w:rPr>
                  <w:rFonts w:ascii="Times New Roman" w:eastAsia="Times New Roman" w:hAnsi="Times New Roman" w:cs="Times New Roman"/>
                  <w:sz w:val="20"/>
                  <w:szCs w:val="20"/>
                  <w:lang w:eastAsia="en-GB"/>
                </w:rPr>
                <w:t xml:space="preserve">asic </w:t>
              </w:r>
              <w:r w:rsidR="00DE551F" w:rsidRPr="00C04944">
                <w:rPr>
                  <w:rFonts w:ascii="Times New Roman" w:eastAsia="Times New Roman" w:hAnsi="Times New Roman" w:cs="Times New Roman"/>
                  <w:sz w:val="20"/>
                  <w:szCs w:val="20"/>
                  <w:lang w:eastAsia="en-GB"/>
                </w:rPr>
                <w:t>O</w:t>
              </w:r>
              <w:r w:rsidR="00DE551F">
                <w:rPr>
                  <w:rFonts w:ascii="Times New Roman" w:eastAsia="Times New Roman" w:hAnsi="Times New Roman" w:cs="Times New Roman"/>
                  <w:sz w:val="20"/>
                  <w:szCs w:val="20"/>
                  <w:lang w:eastAsia="en-GB"/>
                </w:rPr>
                <w:t xml:space="preserve">wn </w:t>
              </w:r>
              <w:r w:rsidR="00DE551F" w:rsidRPr="00C04944">
                <w:rPr>
                  <w:rFonts w:ascii="Times New Roman" w:eastAsia="Times New Roman" w:hAnsi="Times New Roman" w:cs="Times New Roman"/>
                  <w:sz w:val="20"/>
                  <w:szCs w:val="20"/>
                  <w:lang w:eastAsia="en-GB"/>
                </w:rPr>
                <w:t>F</w:t>
              </w:r>
              <w:r w:rsidR="00DE551F">
                <w:rPr>
                  <w:rFonts w:ascii="Times New Roman" w:eastAsia="Times New Roman" w:hAnsi="Times New Roman" w:cs="Times New Roman"/>
                  <w:sz w:val="20"/>
                  <w:szCs w:val="20"/>
                  <w:lang w:eastAsia="en-GB"/>
                </w:rPr>
                <w:t>unds</w:t>
              </w:r>
              <w:r w:rsidR="00DE551F" w:rsidRPr="00C04944">
                <w:rPr>
                  <w:rFonts w:ascii="Times New Roman" w:eastAsia="Times New Roman" w:hAnsi="Times New Roman" w:cs="Times New Roman"/>
                  <w:sz w:val="20"/>
                  <w:szCs w:val="20"/>
                  <w:lang w:eastAsia="en-GB"/>
                </w:rPr>
                <w:t xml:space="preserve"> </w:t>
              </w:r>
              <w:r w:rsidR="00DE551F" w:rsidRPr="00C04944">
                <w:rPr>
                  <w:rFonts w:ascii="Times New Roman" w:eastAsia="Times New Roman" w:hAnsi="Times New Roman" w:cs="Times New Roman"/>
                  <w:sz w:val="20"/>
                  <w:szCs w:val="20"/>
                  <w:lang w:eastAsia="en-GB"/>
                </w:rPr>
                <w:lastRenderedPageBreak/>
                <w:t>explained by Variation Analysis Templates)</w:t>
              </w:r>
            </w:ins>
            <w:del w:id="60" w:author="Author">
              <w:r w:rsidR="00C04944" w:rsidDel="00DE551F">
                <w:rPr>
                  <w:rFonts w:ascii="Times New Roman" w:eastAsia="Times New Roman" w:hAnsi="Times New Roman" w:cs="Times New Roman"/>
                  <w:sz w:val="20"/>
                  <w:szCs w:val="20"/>
                  <w:lang w:eastAsia="en-GB"/>
                </w:rPr>
                <w:delText>)</w:delText>
              </w:r>
            </w:del>
          </w:p>
        </w:tc>
        <w:tc>
          <w:tcPr>
            <w:tcW w:w="4840" w:type="dxa"/>
            <w:tcBorders>
              <w:top w:val="single" w:sz="4" w:space="0" w:color="auto"/>
              <w:left w:val="single" w:sz="4" w:space="0" w:color="auto"/>
              <w:bottom w:val="single" w:sz="4" w:space="0" w:color="auto"/>
              <w:right w:val="single" w:sz="4" w:space="0" w:color="auto"/>
            </w:tcBorders>
            <w:shd w:val="clear" w:color="auto" w:fill="auto"/>
            <w:tcPrChange w:id="61" w:author="Author">
              <w:tcPr>
                <w:tcW w:w="4961" w:type="dxa"/>
                <w:tcBorders>
                  <w:top w:val="single" w:sz="4" w:space="0" w:color="auto"/>
                  <w:left w:val="single" w:sz="4" w:space="0" w:color="auto"/>
                  <w:bottom w:val="single" w:sz="4" w:space="0" w:color="auto"/>
                  <w:right w:val="single" w:sz="4" w:space="0" w:color="auto"/>
                </w:tcBorders>
                <w:shd w:val="clear" w:color="auto" w:fill="auto"/>
              </w:tcPr>
            </w:tcPrChange>
          </w:tcPr>
          <w:p w:rsidR="007513DE" w:rsidRDefault="007513DE">
            <w:pPr>
              <w:spacing w:after="0" w:line="240" w:lineRule="auto"/>
              <w:rPr>
                <w:ins w:id="62" w:author="Autho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lastRenderedPageBreak/>
              <w:t>Va</w:t>
            </w:r>
            <w:r w:rsidR="00786A7A" w:rsidRPr="00336A93">
              <w:rPr>
                <w:rFonts w:ascii="Times New Roman" w:eastAsia="Times New Roman" w:hAnsi="Times New Roman" w:cs="Times New Roman"/>
                <w:sz w:val="20"/>
                <w:szCs w:val="20"/>
                <w:lang w:eastAsia="en-GB"/>
              </w:rPr>
              <w:t>riation</w:t>
            </w:r>
            <w:r w:rsidRPr="008C76EB">
              <w:rPr>
                <w:rFonts w:ascii="Times New Roman" w:eastAsia="Times New Roman" w:hAnsi="Times New Roman" w:cs="Times New Roman"/>
                <w:sz w:val="20"/>
                <w:szCs w:val="20"/>
                <w:lang w:eastAsia="en-GB"/>
              </w:rPr>
              <w:t xml:space="preserve"> of excess of assets over liabilities. </w:t>
            </w:r>
            <w:ins w:id="63" w:author="Author">
              <w:r w:rsidR="000558F5">
                <w:rPr>
                  <w:rFonts w:ascii="Times New Roman" w:eastAsia="Times New Roman" w:hAnsi="Times New Roman" w:cs="Times New Roman"/>
                  <w:sz w:val="20"/>
                  <w:szCs w:val="20"/>
                  <w:lang w:eastAsia="en-GB"/>
                </w:rPr>
                <w:t>This item is further assessed in rows R01</w:t>
              </w:r>
              <w:del w:id="64" w:author="Author">
                <w:r w:rsidR="000558F5" w:rsidDel="009B436A">
                  <w:rPr>
                    <w:rFonts w:ascii="Times New Roman" w:eastAsia="Times New Roman" w:hAnsi="Times New Roman" w:cs="Times New Roman"/>
                    <w:sz w:val="20"/>
                    <w:szCs w:val="20"/>
                    <w:lang w:eastAsia="en-GB"/>
                  </w:rPr>
                  <w:delText>8</w:delText>
                </w:r>
              </w:del>
              <w:r w:rsidR="009B436A">
                <w:rPr>
                  <w:rFonts w:ascii="Times New Roman" w:eastAsia="Times New Roman" w:hAnsi="Times New Roman" w:cs="Times New Roman"/>
                  <w:sz w:val="20"/>
                  <w:szCs w:val="20"/>
                  <w:lang w:eastAsia="en-GB"/>
                </w:rPr>
                <w:t>9</w:t>
              </w:r>
              <w:r w:rsidR="000558F5">
                <w:rPr>
                  <w:rFonts w:ascii="Times New Roman" w:eastAsia="Times New Roman" w:hAnsi="Times New Roman" w:cs="Times New Roman"/>
                  <w:sz w:val="20"/>
                  <w:szCs w:val="20"/>
                  <w:lang w:eastAsia="en-GB"/>
                </w:rPr>
                <w:t>0 to R02</w:t>
              </w:r>
              <w:del w:id="65" w:author="Author">
                <w:r w:rsidR="000558F5" w:rsidDel="009B436A">
                  <w:rPr>
                    <w:rFonts w:ascii="Times New Roman" w:eastAsia="Times New Roman" w:hAnsi="Times New Roman" w:cs="Times New Roman"/>
                    <w:sz w:val="20"/>
                    <w:szCs w:val="20"/>
                    <w:lang w:eastAsia="en-GB"/>
                  </w:rPr>
                  <w:delText>4</w:delText>
                </w:r>
              </w:del>
              <w:r w:rsidR="009B436A">
                <w:rPr>
                  <w:rFonts w:ascii="Times New Roman" w:eastAsia="Times New Roman" w:hAnsi="Times New Roman" w:cs="Times New Roman"/>
                  <w:sz w:val="20"/>
                  <w:szCs w:val="20"/>
                  <w:lang w:eastAsia="en-GB"/>
                </w:rPr>
                <w:t>5</w:t>
              </w:r>
              <w:r w:rsidR="000558F5">
                <w:rPr>
                  <w:rFonts w:ascii="Times New Roman" w:eastAsia="Times New Roman" w:hAnsi="Times New Roman" w:cs="Times New Roman"/>
                  <w:sz w:val="20"/>
                  <w:szCs w:val="20"/>
                  <w:lang w:eastAsia="en-GB"/>
                </w:rPr>
                <w:t xml:space="preserve">0 and then in </w:t>
              </w:r>
              <w:r w:rsidR="000558F5">
                <w:rPr>
                  <w:rFonts w:ascii="Times New Roman" w:eastAsia="Times New Roman" w:hAnsi="Times New Roman" w:cs="Times New Roman"/>
                  <w:sz w:val="20"/>
                  <w:szCs w:val="20"/>
                  <w:lang w:eastAsia="en-GB"/>
                </w:rPr>
                <w:lastRenderedPageBreak/>
                <w:t>templates S.29.02 to S.29.04.</w:t>
              </w:r>
            </w:ins>
          </w:p>
          <w:p w:rsidR="005D4C11" w:rsidRDefault="005D4C11">
            <w:pPr>
              <w:spacing w:after="0" w:line="240" w:lineRule="auto"/>
              <w:rPr>
                <w:ins w:id="66" w:author="Author"/>
                <w:rFonts w:ascii="Times New Roman" w:eastAsia="Times New Roman" w:hAnsi="Times New Roman" w:cs="Times New Roman"/>
                <w:sz w:val="20"/>
                <w:szCs w:val="20"/>
                <w:lang w:eastAsia="en-GB"/>
              </w:rPr>
            </w:pPr>
          </w:p>
          <w:p w:rsidR="005D4C11" w:rsidRPr="008C76EB" w:rsidRDefault="005D4C11">
            <w:pPr>
              <w:spacing w:after="0" w:line="240" w:lineRule="auto"/>
              <w:rPr>
                <w:rFonts w:ascii="Times New Roman" w:eastAsia="Times New Roman" w:hAnsi="Times New Roman" w:cs="Times New Roman"/>
                <w:sz w:val="20"/>
                <w:szCs w:val="20"/>
                <w:lang w:eastAsia="en-GB"/>
              </w:rPr>
            </w:pPr>
            <w:ins w:id="67" w:author="Author">
              <w:r>
                <w:rPr>
                  <w:rFonts w:ascii="Times New Roman" w:eastAsia="Times New Roman" w:hAnsi="Times New Roman" w:cs="Times New Roman"/>
                  <w:sz w:val="20"/>
                  <w:szCs w:val="20"/>
                  <w:lang w:eastAsia="en-GB"/>
                </w:rPr>
                <w:t>Excess of assets over liabilities should be considered before deductions for P</w:t>
              </w:r>
              <w:r w:rsidRPr="00590B4F">
                <w:rPr>
                  <w:rFonts w:ascii="Times New Roman" w:eastAsia="Times New Roman" w:hAnsi="Times New Roman" w:cs="Times New Roman"/>
                  <w:sz w:val="20"/>
                  <w:szCs w:val="20"/>
                  <w:lang w:eastAsia="en-GB"/>
                </w:rPr>
                <w:t>articipations in financial and credit institutions</w:t>
              </w:r>
              <w:r>
                <w:rPr>
                  <w:rFonts w:ascii="Times New Roman" w:eastAsia="Times New Roman" w:hAnsi="Times New Roman" w:cs="Times New Roman"/>
                  <w:sz w:val="20"/>
                  <w:szCs w:val="20"/>
                  <w:lang w:eastAsia="en-GB"/>
                </w:rPr>
                <w:t>.</w:t>
              </w:r>
            </w:ins>
          </w:p>
          <w:p w:rsidR="00DE4840" w:rsidRPr="008C76EB" w:rsidRDefault="00DE4840">
            <w:pPr>
              <w:spacing w:after="0" w:line="240" w:lineRule="auto"/>
              <w:rPr>
                <w:rFonts w:ascii="Times New Roman" w:eastAsia="Times New Roman" w:hAnsi="Times New Roman" w:cs="Times New Roman"/>
                <w:sz w:val="20"/>
                <w:szCs w:val="20"/>
                <w:lang w:eastAsia="en-GB"/>
              </w:rPr>
            </w:pPr>
          </w:p>
        </w:tc>
      </w:tr>
      <w:tr w:rsidR="00DE4840" w:rsidRPr="008C76EB" w:rsidTr="00E47A38">
        <w:tblPrEx>
          <w:tblW w:w="9214" w:type="dxa"/>
          <w:tblInd w:w="108" w:type="dxa"/>
          <w:tblPrExChange w:id="68" w:author="Author">
            <w:tblPrEx>
              <w:tblW w:w="9214" w:type="dxa"/>
              <w:tblInd w:w="108" w:type="dxa"/>
            </w:tblPrEx>
          </w:tblPrExChange>
        </w:tblPrEx>
        <w:trPr>
          <w:trHeight w:val="300"/>
          <w:trPrChange w:id="69"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tcPrChange w:id="70"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DE4840" w:rsidRPr="008C76EB" w:rsidRDefault="007513DE">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lastRenderedPageBreak/>
              <w:t>C0030/</w:t>
            </w:r>
            <w:r w:rsidR="00DE4840" w:rsidRPr="008C76EB">
              <w:rPr>
                <w:rFonts w:ascii="Times New Roman" w:eastAsia="Times New Roman" w:hAnsi="Times New Roman" w:cs="Times New Roman"/>
                <w:sz w:val="20"/>
                <w:szCs w:val="20"/>
                <w:lang w:eastAsia="en-GB"/>
              </w:rPr>
              <w:t>R01</w:t>
            </w:r>
            <w:del w:id="71" w:author="Author">
              <w:r w:rsidR="00DE4840" w:rsidRPr="008C76EB" w:rsidDel="009B436A">
                <w:rPr>
                  <w:rFonts w:ascii="Times New Roman" w:eastAsia="Times New Roman" w:hAnsi="Times New Roman" w:cs="Times New Roman"/>
                  <w:sz w:val="20"/>
                  <w:szCs w:val="20"/>
                  <w:lang w:eastAsia="en-GB"/>
                </w:rPr>
                <w:delText>3</w:delText>
              </w:r>
            </w:del>
            <w:ins w:id="72" w:author="Author">
              <w:r w:rsidR="009B436A">
                <w:rPr>
                  <w:rFonts w:ascii="Times New Roman" w:eastAsia="Times New Roman" w:hAnsi="Times New Roman" w:cs="Times New Roman"/>
                  <w:sz w:val="20"/>
                  <w:szCs w:val="20"/>
                  <w:lang w:eastAsia="en-GB"/>
                </w:rPr>
                <w:t>4</w:t>
              </w:r>
            </w:ins>
            <w:r w:rsidR="00DE4840" w:rsidRPr="008C76EB">
              <w:rPr>
                <w:rFonts w:ascii="Times New Roman" w:eastAsia="Times New Roman" w:hAnsi="Times New Roman" w:cs="Times New Roman"/>
                <w:sz w:val="20"/>
                <w:szCs w:val="20"/>
                <w:lang w:eastAsia="en-GB"/>
              </w:rPr>
              <w:t>0</w:t>
            </w:r>
          </w:p>
          <w:p w:rsidR="00310737" w:rsidRPr="008C76EB" w:rsidRDefault="00310737">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(V13)</w:t>
            </w:r>
          </w:p>
        </w:tc>
        <w:tc>
          <w:tcPr>
            <w:tcW w:w="2835" w:type="dxa"/>
            <w:tcBorders>
              <w:top w:val="single" w:sz="4" w:space="0" w:color="auto"/>
              <w:left w:val="single" w:sz="4" w:space="0" w:color="auto"/>
              <w:bottom w:val="single" w:sz="4" w:space="0" w:color="auto"/>
              <w:right w:val="single" w:sz="4" w:space="0" w:color="auto"/>
            </w:tcBorders>
            <w:shd w:val="clear" w:color="auto" w:fill="auto"/>
            <w:tcPrChange w:id="73" w:author="Author">
              <w:tcPr>
                <w:tcW w:w="2835" w:type="dxa"/>
                <w:tcBorders>
                  <w:top w:val="single" w:sz="4" w:space="0" w:color="auto"/>
                  <w:left w:val="single" w:sz="4" w:space="0" w:color="auto"/>
                  <w:bottom w:val="single" w:sz="4" w:space="0" w:color="auto"/>
                  <w:right w:val="single" w:sz="4" w:space="0" w:color="auto"/>
                </w:tcBorders>
                <w:shd w:val="clear" w:color="auto" w:fill="auto"/>
              </w:tcPr>
            </w:tcPrChange>
          </w:tcPr>
          <w:p w:rsidR="00DE4840" w:rsidRPr="008C76EB" w:rsidRDefault="00DE4840" w:rsidP="00DE551F">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Own shares</w:t>
            </w:r>
            <w:r w:rsidR="00C04944" w:rsidRPr="00C04944">
              <w:rPr>
                <w:rFonts w:ascii="Times New Roman" w:eastAsia="Times New Roman" w:hAnsi="Times New Roman" w:cs="Times New Roman"/>
                <w:sz w:val="20"/>
                <w:szCs w:val="20"/>
                <w:lang w:eastAsia="en-GB"/>
              </w:rPr>
              <w:t xml:space="preserve"> </w:t>
            </w:r>
            <w:del w:id="74" w:author="Author">
              <w:r w:rsidR="00C04944" w:rsidRPr="00C04944" w:rsidDel="00DE551F">
                <w:rPr>
                  <w:rFonts w:ascii="Times New Roman" w:eastAsia="Times New Roman" w:hAnsi="Times New Roman" w:cs="Times New Roman"/>
                  <w:sz w:val="20"/>
                  <w:szCs w:val="20"/>
                  <w:lang w:eastAsia="en-GB"/>
                </w:rPr>
                <w:delText>(included as assets on the balance sheet)</w:delText>
              </w:r>
            </w:del>
          </w:p>
        </w:tc>
        <w:tc>
          <w:tcPr>
            <w:tcW w:w="4840" w:type="dxa"/>
            <w:tcBorders>
              <w:top w:val="single" w:sz="4" w:space="0" w:color="auto"/>
              <w:left w:val="single" w:sz="4" w:space="0" w:color="auto"/>
              <w:bottom w:val="single" w:sz="4" w:space="0" w:color="auto"/>
              <w:right w:val="single" w:sz="4" w:space="0" w:color="auto"/>
            </w:tcBorders>
            <w:shd w:val="clear" w:color="auto" w:fill="auto"/>
            <w:tcPrChange w:id="75" w:author="Author">
              <w:tcPr>
                <w:tcW w:w="4961" w:type="dxa"/>
                <w:tcBorders>
                  <w:top w:val="single" w:sz="4" w:space="0" w:color="auto"/>
                  <w:left w:val="single" w:sz="4" w:space="0" w:color="auto"/>
                  <w:bottom w:val="single" w:sz="4" w:space="0" w:color="auto"/>
                  <w:right w:val="single" w:sz="4" w:space="0" w:color="auto"/>
                </w:tcBorders>
                <w:shd w:val="clear" w:color="auto" w:fill="auto"/>
              </w:tcPr>
            </w:tcPrChange>
          </w:tcPr>
          <w:p w:rsidR="00DE4840" w:rsidRPr="008C76EB" w:rsidRDefault="00786A7A">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 xml:space="preserve">Variation </w:t>
            </w:r>
            <w:r w:rsidR="00DE4840" w:rsidRPr="008C76EB">
              <w:rPr>
                <w:rFonts w:ascii="Times New Roman" w:eastAsia="Times New Roman" w:hAnsi="Times New Roman" w:cs="Times New Roman"/>
                <w:sz w:val="20"/>
                <w:szCs w:val="20"/>
                <w:lang w:eastAsia="en-GB"/>
              </w:rPr>
              <w:t>of own shares included as assets on the balance sheet</w:t>
            </w:r>
            <w:r w:rsidR="00DD3885" w:rsidRPr="008C76EB">
              <w:rPr>
                <w:rFonts w:ascii="Times New Roman" w:eastAsia="Times New Roman" w:hAnsi="Times New Roman" w:cs="Times New Roman"/>
                <w:sz w:val="20"/>
                <w:szCs w:val="20"/>
                <w:lang w:eastAsia="en-GB"/>
              </w:rPr>
              <w:t>.</w:t>
            </w:r>
          </w:p>
          <w:p w:rsidR="00DD3885" w:rsidRPr="008C76EB" w:rsidRDefault="00DD3885">
            <w:pPr>
              <w:spacing w:after="0" w:line="240" w:lineRule="auto"/>
              <w:rPr>
                <w:rFonts w:ascii="Times New Roman" w:eastAsia="Times New Roman" w:hAnsi="Times New Roman" w:cs="Times New Roman"/>
                <w:sz w:val="20"/>
                <w:szCs w:val="20"/>
                <w:lang w:eastAsia="en-GB"/>
              </w:rPr>
            </w:pPr>
          </w:p>
        </w:tc>
      </w:tr>
      <w:tr w:rsidR="00DE4840" w:rsidRPr="008C76EB" w:rsidTr="00E47A38">
        <w:tblPrEx>
          <w:tblW w:w="9214" w:type="dxa"/>
          <w:tblInd w:w="108" w:type="dxa"/>
          <w:tblPrExChange w:id="76" w:author="Author">
            <w:tblPrEx>
              <w:tblW w:w="9214" w:type="dxa"/>
              <w:tblInd w:w="108" w:type="dxa"/>
            </w:tblPrEx>
          </w:tblPrExChange>
        </w:tblPrEx>
        <w:trPr>
          <w:trHeight w:val="300"/>
          <w:trPrChange w:id="77"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tcPrChange w:id="78"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DE4840" w:rsidRPr="008C76EB" w:rsidRDefault="007513DE">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R01</w:t>
            </w:r>
            <w:ins w:id="79" w:author="Author">
              <w:r w:rsidR="009B436A">
                <w:rPr>
                  <w:rFonts w:ascii="Times New Roman" w:eastAsia="Times New Roman" w:hAnsi="Times New Roman" w:cs="Times New Roman"/>
                  <w:sz w:val="20"/>
                  <w:szCs w:val="20"/>
                  <w:lang w:eastAsia="en-GB"/>
                </w:rPr>
                <w:t>5</w:t>
              </w:r>
            </w:ins>
            <w:del w:id="80" w:author="Author">
              <w:r w:rsidR="00DE4840" w:rsidRPr="008C76EB" w:rsidDel="009B436A">
                <w:rPr>
                  <w:rFonts w:ascii="Times New Roman" w:eastAsia="Times New Roman" w:hAnsi="Times New Roman" w:cs="Times New Roman"/>
                  <w:sz w:val="20"/>
                  <w:szCs w:val="20"/>
                  <w:lang w:eastAsia="en-GB"/>
                </w:rPr>
                <w:delText>4</w:delText>
              </w:r>
            </w:del>
            <w:r w:rsidR="00DE4840" w:rsidRPr="008C76EB">
              <w:rPr>
                <w:rFonts w:ascii="Times New Roman" w:eastAsia="Times New Roman" w:hAnsi="Times New Roman" w:cs="Times New Roman"/>
                <w:sz w:val="20"/>
                <w:szCs w:val="20"/>
                <w:lang w:eastAsia="en-GB"/>
              </w:rPr>
              <w:t>0</w:t>
            </w:r>
          </w:p>
          <w:p w:rsidR="00310737" w:rsidRPr="008C76EB" w:rsidRDefault="00310737">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(V14)</w:t>
            </w:r>
          </w:p>
        </w:tc>
        <w:tc>
          <w:tcPr>
            <w:tcW w:w="2835" w:type="dxa"/>
            <w:tcBorders>
              <w:top w:val="single" w:sz="4" w:space="0" w:color="auto"/>
              <w:left w:val="single" w:sz="4" w:space="0" w:color="auto"/>
              <w:bottom w:val="single" w:sz="4" w:space="0" w:color="auto"/>
              <w:right w:val="single" w:sz="4" w:space="0" w:color="auto"/>
            </w:tcBorders>
            <w:shd w:val="clear" w:color="auto" w:fill="auto"/>
            <w:tcPrChange w:id="81" w:author="Author">
              <w:tcPr>
                <w:tcW w:w="2835" w:type="dxa"/>
                <w:tcBorders>
                  <w:top w:val="single" w:sz="4" w:space="0" w:color="auto"/>
                  <w:left w:val="single" w:sz="4" w:space="0" w:color="auto"/>
                  <w:bottom w:val="single" w:sz="4" w:space="0" w:color="auto"/>
                  <w:right w:val="single" w:sz="4" w:space="0" w:color="auto"/>
                </w:tcBorders>
                <w:shd w:val="clear" w:color="auto" w:fill="auto"/>
              </w:tcPr>
            </w:tcPrChange>
          </w:tcPr>
          <w:p w:rsidR="00DE4840" w:rsidRPr="008C76EB" w:rsidRDefault="00DE4840" w:rsidP="009B436A">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For</w:t>
            </w:r>
            <w:r w:rsidR="007513DE" w:rsidRPr="008C76EB">
              <w:rPr>
                <w:rFonts w:ascii="Times New Roman" w:eastAsia="Times New Roman" w:hAnsi="Times New Roman" w:cs="Times New Roman"/>
                <w:sz w:val="20"/>
                <w:szCs w:val="20"/>
                <w:lang w:eastAsia="en-GB"/>
              </w:rPr>
              <w:t>e</w:t>
            </w:r>
            <w:r w:rsidRPr="008C76EB">
              <w:rPr>
                <w:rFonts w:ascii="Times New Roman" w:eastAsia="Times New Roman" w:hAnsi="Times New Roman" w:cs="Times New Roman"/>
                <w:sz w:val="20"/>
                <w:szCs w:val="20"/>
                <w:lang w:eastAsia="en-GB"/>
              </w:rPr>
              <w:t>seeable dividends</w:t>
            </w:r>
            <w:ins w:id="82" w:author="Author">
              <w:r w:rsidR="009B436A">
                <w:rPr>
                  <w:rFonts w:ascii="Times New Roman" w:eastAsia="Times New Roman" w:hAnsi="Times New Roman" w:cs="Times New Roman"/>
                  <w:sz w:val="20"/>
                  <w:szCs w:val="20"/>
                  <w:lang w:eastAsia="en-GB"/>
                </w:rPr>
                <w:t>,</w:t>
              </w:r>
            </w:ins>
            <w:r w:rsidRPr="008C76EB">
              <w:rPr>
                <w:rFonts w:ascii="Times New Roman" w:eastAsia="Times New Roman" w:hAnsi="Times New Roman" w:cs="Times New Roman"/>
                <w:sz w:val="20"/>
                <w:szCs w:val="20"/>
                <w:lang w:eastAsia="en-GB"/>
              </w:rPr>
              <w:t xml:space="preserve"> </w:t>
            </w:r>
            <w:del w:id="83" w:author="Author">
              <w:r w:rsidRPr="008C76EB" w:rsidDel="009B436A">
                <w:rPr>
                  <w:rFonts w:ascii="Times New Roman" w:eastAsia="Times New Roman" w:hAnsi="Times New Roman" w:cs="Times New Roman"/>
                  <w:sz w:val="20"/>
                  <w:szCs w:val="20"/>
                  <w:lang w:eastAsia="en-GB"/>
                </w:rPr>
                <w:delText xml:space="preserve">and </w:delText>
              </w:r>
            </w:del>
            <w:r w:rsidRPr="008C76EB">
              <w:rPr>
                <w:rFonts w:ascii="Times New Roman" w:eastAsia="Times New Roman" w:hAnsi="Times New Roman" w:cs="Times New Roman"/>
                <w:sz w:val="20"/>
                <w:szCs w:val="20"/>
                <w:lang w:eastAsia="en-GB"/>
              </w:rPr>
              <w:t>distributions</w:t>
            </w:r>
            <w:ins w:id="84" w:author="Author">
              <w:r w:rsidR="009B436A">
                <w:rPr>
                  <w:rFonts w:ascii="Times New Roman" w:eastAsia="Times New Roman" w:hAnsi="Times New Roman" w:cs="Times New Roman"/>
                  <w:sz w:val="20"/>
                  <w:szCs w:val="20"/>
                  <w:lang w:eastAsia="en-GB"/>
                </w:rPr>
                <w:t xml:space="preserve"> and charges</w:t>
              </w:r>
            </w:ins>
          </w:p>
        </w:tc>
        <w:tc>
          <w:tcPr>
            <w:tcW w:w="4840" w:type="dxa"/>
            <w:tcBorders>
              <w:top w:val="single" w:sz="4" w:space="0" w:color="auto"/>
              <w:left w:val="single" w:sz="4" w:space="0" w:color="auto"/>
              <w:bottom w:val="single" w:sz="4" w:space="0" w:color="auto"/>
              <w:right w:val="single" w:sz="4" w:space="0" w:color="auto"/>
            </w:tcBorders>
            <w:shd w:val="clear" w:color="auto" w:fill="auto"/>
            <w:tcPrChange w:id="85" w:author="Author">
              <w:tcPr>
                <w:tcW w:w="4961" w:type="dxa"/>
                <w:tcBorders>
                  <w:top w:val="single" w:sz="4" w:space="0" w:color="auto"/>
                  <w:left w:val="single" w:sz="4" w:space="0" w:color="auto"/>
                  <w:bottom w:val="single" w:sz="4" w:space="0" w:color="auto"/>
                  <w:right w:val="single" w:sz="4" w:space="0" w:color="auto"/>
                </w:tcBorders>
                <w:shd w:val="clear" w:color="auto" w:fill="auto"/>
              </w:tcPr>
            </w:tcPrChange>
          </w:tcPr>
          <w:p w:rsidR="00786A7A" w:rsidRPr="00336A93" w:rsidRDefault="00786A7A">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Variation of foreseeable dividends</w:t>
            </w:r>
            <w:ins w:id="86" w:author="Author">
              <w:r w:rsidR="009B436A">
                <w:rPr>
                  <w:rFonts w:ascii="Times New Roman" w:eastAsia="Times New Roman" w:hAnsi="Times New Roman" w:cs="Times New Roman"/>
                  <w:sz w:val="20"/>
                  <w:szCs w:val="20"/>
                  <w:lang w:eastAsia="en-GB"/>
                </w:rPr>
                <w:t>,</w:t>
              </w:r>
            </w:ins>
            <w:del w:id="87" w:author="Author">
              <w:r w:rsidRPr="00336A93" w:rsidDel="009B436A">
                <w:rPr>
                  <w:rFonts w:ascii="Times New Roman" w:eastAsia="Times New Roman" w:hAnsi="Times New Roman" w:cs="Times New Roman"/>
                  <w:sz w:val="20"/>
                  <w:szCs w:val="20"/>
                  <w:lang w:eastAsia="en-GB"/>
                </w:rPr>
                <w:delText xml:space="preserve"> and</w:delText>
              </w:r>
            </w:del>
            <w:r w:rsidRPr="00336A93">
              <w:rPr>
                <w:rFonts w:ascii="Times New Roman" w:eastAsia="Times New Roman" w:hAnsi="Times New Roman" w:cs="Times New Roman"/>
                <w:sz w:val="20"/>
                <w:szCs w:val="20"/>
                <w:lang w:eastAsia="en-GB"/>
              </w:rPr>
              <w:t xml:space="preserve"> distributions</w:t>
            </w:r>
            <w:ins w:id="88" w:author="Author">
              <w:r w:rsidR="009B436A">
                <w:rPr>
                  <w:rFonts w:ascii="Times New Roman" w:eastAsia="Times New Roman" w:hAnsi="Times New Roman" w:cs="Times New Roman"/>
                  <w:sz w:val="20"/>
                  <w:szCs w:val="20"/>
                  <w:lang w:eastAsia="en-GB"/>
                </w:rPr>
                <w:t xml:space="preserve"> and charges</w:t>
              </w:r>
            </w:ins>
            <w:del w:id="89" w:author="Author">
              <w:r w:rsidR="008C76EB" w:rsidRPr="008C76EB" w:rsidDel="009B436A">
                <w:rPr>
                  <w:rFonts w:ascii="Times New Roman" w:eastAsia="Times New Roman" w:hAnsi="Times New Roman" w:cs="Times New Roman"/>
                  <w:sz w:val="20"/>
                  <w:szCs w:val="20"/>
                  <w:lang w:eastAsia="en-GB"/>
                </w:rPr>
                <w:delText>.</w:delText>
              </w:r>
            </w:del>
          </w:p>
          <w:p w:rsidR="00DE4840" w:rsidRPr="008C76EB" w:rsidRDefault="00DE4840">
            <w:pPr>
              <w:spacing w:after="0" w:line="240" w:lineRule="auto"/>
              <w:rPr>
                <w:rFonts w:ascii="Times New Roman" w:eastAsia="Times New Roman" w:hAnsi="Times New Roman" w:cs="Times New Roman"/>
                <w:sz w:val="20"/>
                <w:szCs w:val="20"/>
                <w:lang w:eastAsia="en-GB"/>
              </w:rPr>
            </w:pPr>
          </w:p>
        </w:tc>
      </w:tr>
      <w:tr w:rsidR="00DE4840" w:rsidRPr="00AF10CD" w:rsidTr="00E47A38">
        <w:tblPrEx>
          <w:tblW w:w="9214" w:type="dxa"/>
          <w:tblInd w:w="108" w:type="dxa"/>
          <w:tblPrExChange w:id="90" w:author="Author">
            <w:tblPrEx>
              <w:tblW w:w="9214" w:type="dxa"/>
              <w:tblInd w:w="108" w:type="dxa"/>
            </w:tblPrEx>
          </w:tblPrExChange>
        </w:tblPrEx>
        <w:trPr>
          <w:trHeight w:val="300"/>
          <w:trPrChange w:id="91"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tcPrChange w:id="92"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DE4840" w:rsidRPr="008C76EB" w:rsidRDefault="007513DE">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R01</w:t>
            </w:r>
            <w:del w:id="93" w:author="Author">
              <w:r w:rsidR="00DE4840" w:rsidRPr="008C76EB" w:rsidDel="009B436A">
                <w:rPr>
                  <w:rFonts w:ascii="Times New Roman" w:eastAsia="Times New Roman" w:hAnsi="Times New Roman" w:cs="Times New Roman"/>
                  <w:sz w:val="20"/>
                  <w:szCs w:val="20"/>
                  <w:lang w:eastAsia="en-GB"/>
                </w:rPr>
                <w:delText>5</w:delText>
              </w:r>
            </w:del>
            <w:ins w:id="94" w:author="Author">
              <w:r w:rsidR="009B436A">
                <w:rPr>
                  <w:rFonts w:ascii="Times New Roman" w:eastAsia="Times New Roman" w:hAnsi="Times New Roman" w:cs="Times New Roman"/>
                  <w:sz w:val="20"/>
                  <w:szCs w:val="20"/>
                  <w:lang w:eastAsia="en-GB"/>
                </w:rPr>
                <w:t>6</w:t>
              </w:r>
            </w:ins>
            <w:r w:rsidR="00DE4840" w:rsidRPr="008C76EB">
              <w:rPr>
                <w:rFonts w:ascii="Times New Roman" w:eastAsia="Times New Roman" w:hAnsi="Times New Roman" w:cs="Times New Roman"/>
                <w:sz w:val="20"/>
                <w:szCs w:val="20"/>
                <w:lang w:eastAsia="en-GB"/>
              </w:rPr>
              <w:t>0</w:t>
            </w:r>
          </w:p>
          <w:p w:rsidR="00310737" w:rsidRPr="008C76EB" w:rsidRDefault="00310737">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(V15)</w:t>
            </w:r>
          </w:p>
        </w:tc>
        <w:tc>
          <w:tcPr>
            <w:tcW w:w="2835" w:type="dxa"/>
            <w:tcBorders>
              <w:top w:val="single" w:sz="4" w:space="0" w:color="auto"/>
              <w:left w:val="single" w:sz="4" w:space="0" w:color="auto"/>
              <w:bottom w:val="single" w:sz="4" w:space="0" w:color="auto"/>
              <w:right w:val="single" w:sz="4" w:space="0" w:color="auto"/>
            </w:tcBorders>
            <w:shd w:val="clear" w:color="auto" w:fill="auto"/>
            <w:tcPrChange w:id="95" w:author="Author">
              <w:tcPr>
                <w:tcW w:w="2835" w:type="dxa"/>
                <w:tcBorders>
                  <w:top w:val="single" w:sz="4" w:space="0" w:color="auto"/>
                  <w:left w:val="single" w:sz="4" w:space="0" w:color="auto"/>
                  <w:bottom w:val="single" w:sz="4" w:space="0" w:color="auto"/>
                  <w:right w:val="single" w:sz="4" w:space="0" w:color="auto"/>
                </w:tcBorders>
                <w:shd w:val="clear" w:color="auto" w:fill="auto"/>
              </w:tcPr>
            </w:tcPrChange>
          </w:tcPr>
          <w:p w:rsidR="00DE4840" w:rsidRPr="008C76EB" w:rsidRDefault="00DE4840">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Other basic own fund items</w:t>
            </w:r>
          </w:p>
        </w:tc>
        <w:tc>
          <w:tcPr>
            <w:tcW w:w="4840" w:type="dxa"/>
            <w:tcBorders>
              <w:top w:val="single" w:sz="4" w:space="0" w:color="auto"/>
              <w:left w:val="single" w:sz="4" w:space="0" w:color="auto"/>
              <w:bottom w:val="single" w:sz="4" w:space="0" w:color="auto"/>
              <w:right w:val="single" w:sz="4" w:space="0" w:color="auto"/>
            </w:tcBorders>
            <w:shd w:val="clear" w:color="auto" w:fill="auto"/>
            <w:tcPrChange w:id="96" w:author="Author">
              <w:tcPr>
                <w:tcW w:w="4961" w:type="dxa"/>
                <w:tcBorders>
                  <w:top w:val="single" w:sz="4" w:space="0" w:color="auto"/>
                  <w:left w:val="single" w:sz="4" w:space="0" w:color="auto"/>
                  <w:bottom w:val="single" w:sz="4" w:space="0" w:color="auto"/>
                  <w:right w:val="single" w:sz="4" w:space="0" w:color="auto"/>
                </w:tcBorders>
                <w:shd w:val="clear" w:color="auto" w:fill="auto"/>
              </w:tcPr>
            </w:tcPrChange>
          </w:tcPr>
          <w:p w:rsidR="00786A7A" w:rsidRPr="00336A93" w:rsidRDefault="00786A7A">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Variation of other basic own fund items</w:t>
            </w:r>
            <w:r w:rsidR="008C76EB" w:rsidRPr="00336A93">
              <w:rPr>
                <w:rFonts w:ascii="Times New Roman" w:eastAsia="Times New Roman" w:hAnsi="Times New Roman" w:cs="Times New Roman"/>
                <w:sz w:val="20"/>
                <w:szCs w:val="20"/>
                <w:lang w:eastAsia="en-GB"/>
              </w:rPr>
              <w:t>.</w:t>
            </w:r>
          </w:p>
          <w:p w:rsidR="00DE4840" w:rsidRPr="008C76EB" w:rsidRDefault="00DE4840">
            <w:pPr>
              <w:spacing w:after="0" w:line="240" w:lineRule="auto"/>
              <w:rPr>
                <w:rFonts w:ascii="Times New Roman" w:eastAsia="Times New Roman" w:hAnsi="Times New Roman" w:cs="Times New Roman"/>
                <w:sz w:val="20"/>
                <w:szCs w:val="20"/>
                <w:lang w:eastAsia="en-GB"/>
              </w:rPr>
            </w:pPr>
          </w:p>
        </w:tc>
      </w:tr>
      <w:tr w:rsidR="00DE4840" w:rsidRPr="00AF10CD" w:rsidTr="00E47A38">
        <w:tblPrEx>
          <w:tblW w:w="9214" w:type="dxa"/>
          <w:tblInd w:w="108" w:type="dxa"/>
          <w:tblPrExChange w:id="97" w:author="Author">
            <w:tblPrEx>
              <w:tblW w:w="9214" w:type="dxa"/>
              <w:tblInd w:w="108" w:type="dxa"/>
            </w:tblPrEx>
          </w:tblPrExChange>
        </w:tblPrEx>
        <w:trPr>
          <w:trHeight w:val="300"/>
          <w:trPrChange w:id="98"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tcPrChange w:id="99"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DE4840" w:rsidRPr="008C76EB" w:rsidRDefault="007513DE">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R01</w:t>
            </w:r>
            <w:ins w:id="100" w:author="Author">
              <w:r w:rsidR="009B436A">
                <w:rPr>
                  <w:rFonts w:ascii="Times New Roman" w:eastAsia="Times New Roman" w:hAnsi="Times New Roman" w:cs="Times New Roman"/>
                  <w:sz w:val="20"/>
                  <w:szCs w:val="20"/>
                  <w:lang w:eastAsia="en-GB"/>
                </w:rPr>
                <w:t>7</w:t>
              </w:r>
            </w:ins>
            <w:del w:id="101" w:author="Author">
              <w:r w:rsidR="00DE4840" w:rsidRPr="008C76EB" w:rsidDel="009B436A">
                <w:rPr>
                  <w:rFonts w:ascii="Times New Roman" w:eastAsia="Times New Roman" w:hAnsi="Times New Roman" w:cs="Times New Roman"/>
                  <w:sz w:val="20"/>
                  <w:szCs w:val="20"/>
                  <w:lang w:eastAsia="en-GB"/>
                </w:rPr>
                <w:delText>6</w:delText>
              </w:r>
            </w:del>
            <w:r w:rsidR="00DE4840" w:rsidRPr="008C76EB">
              <w:rPr>
                <w:rFonts w:ascii="Times New Roman" w:eastAsia="Times New Roman" w:hAnsi="Times New Roman" w:cs="Times New Roman"/>
                <w:sz w:val="20"/>
                <w:szCs w:val="20"/>
                <w:lang w:eastAsia="en-GB"/>
              </w:rPr>
              <w:t>0</w:t>
            </w:r>
          </w:p>
          <w:p w:rsidR="00310737" w:rsidRPr="008C76EB" w:rsidRDefault="00310737">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(V16)</w:t>
            </w:r>
          </w:p>
        </w:tc>
        <w:tc>
          <w:tcPr>
            <w:tcW w:w="2835" w:type="dxa"/>
            <w:tcBorders>
              <w:top w:val="single" w:sz="4" w:space="0" w:color="auto"/>
              <w:left w:val="single" w:sz="4" w:space="0" w:color="auto"/>
              <w:bottom w:val="single" w:sz="4" w:space="0" w:color="auto"/>
              <w:right w:val="single" w:sz="4" w:space="0" w:color="auto"/>
            </w:tcBorders>
            <w:shd w:val="clear" w:color="auto" w:fill="auto"/>
            <w:tcPrChange w:id="102" w:author="Author">
              <w:tcPr>
                <w:tcW w:w="2835" w:type="dxa"/>
                <w:tcBorders>
                  <w:top w:val="single" w:sz="4" w:space="0" w:color="auto"/>
                  <w:left w:val="single" w:sz="4" w:space="0" w:color="auto"/>
                  <w:bottom w:val="single" w:sz="4" w:space="0" w:color="auto"/>
                  <w:right w:val="single" w:sz="4" w:space="0" w:color="auto"/>
                </w:tcBorders>
                <w:shd w:val="clear" w:color="auto" w:fill="auto"/>
              </w:tcPr>
            </w:tcPrChange>
          </w:tcPr>
          <w:p w:rsidR="00DE4840" w:rsidRPr="00E47A38" w:rsidRDefault="00DE4840">
            <w:pPr>
              <w:spacing w:after="0" w:line="240" w:lineRule="auto"/>
              <w:rPr>
                <w:rFonts w:ascii="Times New Roman" w:eastAsia="Times New Roman" w:hAnsi="Times New Roman" w:cs="Times New Roman"/>
                <w:color w:val="FF0000"/>
                <w:sz w:val="20"/>
                <w:szCs w:val="20"/>
                <w:lang w:eastAsia="en-GB"/>
                <w:rPrChange w:id="103" w:author="Author">
                  <w:rPr>
                    <w:rFonts w:ascii="Times New Roman" w:eastAsia="Times New Roman" w:hAnsi="Times New Roman" w:cs="Times New Roman"/>
                    <w:sz w:val="20"/>
                    <w:szCs w:val="20"/>
                    <w:lang w:eastAsia="en-GB"/>
                  </w:rPr>
                </w:rPrChange>
              </w:rPr>
            </w:pPr>
            <w:r w:rsidRPr="008C76EB">
              <w:rPr>
                <w:rFonts w:ascii="Times New Roman" w:eastAsia="Times New Roman" w:hAnsi="Times New Roman" w:cs="Times New Roman"/>
                <w:sz w:val="20"/>
                <w:szCs w:val="20"/>
                <w:lang w:eastAsia="en-GB"/>
              </w:rPr>
              <w:t>Restricted own fund items due to ring fencing</w:t>
            </w:r>
            <w:ins w:id="104" w:author="Author">
              <w:r w:rsidR="004E24AD">
                <w:rPr>
                  <w:rFonts w:ascii="Times New Roman" w:eastAsia="Times New Roman" w:hAnsi="Times New Roman" w:cs="Times New Roman"/>
                  <w:color w:val="FF0000"/>
                  <w:sz w:val="20"/>
                  <w:szCs w:val="20"/>
                  <w:lang w:eastAsia="en-GB"/>
                </w:rPr>
                <w:t xml:space="preserve"> and matching</w:t>
              </w:r>
            </w:ins>
          </w:p>
        </w:tc>
        <w:tc>
          <w:tcPr>
            <w:tcW w:w="4840" w:type="dxa"/>
            <w:tcBorders>
              <w:top w:val="single" w:sz="4" w:space="0" w:color="auto"/>
              <w:left w:val="single" w:sz="4" w:space="0" w:color="auto"/>
              <w:bottom w:val="single" w:sz="4" w:space="0" w:color="auto"/>
              <w:right w:val="single" w:sz="4" w:space="0" w:color="auto"/>
            </w:tcBorders>
            <w:shd w:val="clear" w:color="auto" w:fill="auto"/>
            <w:tcPrChange w:id="105" w:author="Author">
              <w:tcPr>
                <w:tcW w:w="4961" w:type="dxa"/>
                <w:tcBorders>
                  <w:top w:val="single" w:sz="4" w:space="0" w:color="auto"/>
                  <w:left w:val="single" w:sz="4" w:space="0" w:color="auto"/>
                  <w:bottom w:val="single" w:sz="4" w:space="0" w:color="auto"/>
                  <w:right w:val="single" w:sz="4" w:space="0" w:color="auto"/>
                </w:tcBorders>
                <w:shd w:val="clear" w:color="auto" w:fill="auto"/>
              </w:tcPr>
            </w:tcPrChange>
          </w:tcPr>
          <w:p w:rsidR="00786A7A" w:rsidRPr="00336A93" w:rsidRDefault="00786A7A">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Variation of restricted own fund items due to ring fencing</w:t>
            </w:r>
            <w:ins w:id="106" w:author="Author">
              <w:r w:rsidR="004E24AD" w:rsidRPr="00E47A38">
                <w:rPr>
                  <w:rFonts w:ascii="Times New Roman" w:eastAsia="Times New Roman" w:hAnsi="Times New Roman" w:cs="Times New Roman"/>
                  <w:color w:val="FF0000"/>
                  <w:sz w:val="20"/>
                  <w:szCs w:val="20"/>
                  <w:lang w:eastAsia="en-GB"/>
                  <w:rPrChange w:id="107" w:author="Author">
                    <w:rPr>
                      <w:rFonts w:ascii="Times New Roman" w:eastAsia="Times New Roman" w:hAnsi="Times New Roman" w:cs="Times New Roman"/>
                      <w:sz w:val="20"/>
                      <w:szCs w:val="20"/>
                      <w:lang w:eastAsia="en-GB"/>
                    </w:rPr>
                  </w:rPrChange>
                </w:rPr>
                <w:t xml:space="preserve"> and matching</w:t>
              </w:r>
            </w:ins>
            <w:r w:rsidR="008C76EB" w:rsidRPr="00336A93">
              <w:rPr>
                <w:rFonts w:ascii="Times New Roman" w:eastAsia="Times New Roman" w:hAnsi="Times New Roman" w:cs="Times New Roman"/>
                <w:sz w:val="20"/>
                <w:szCs w:val="20"/>
                <w:lang w:eastAsia="en-GB"/>
              </w:rPr>
              <w:t>.</w:t>
            </w:r>
          </w:p>
          <w:p w:rsidR="00DE4840" w:rsidRPr="008C76EB" w:rsidRDefault="00DE4840">
            <w:pPr>
              <w:spacing w:after="0" w:line="240" w:lineRule="auto"/>
              <w:rPr>
                <w:rFonts w:ascii="Times New Roman" w:eastAsia="Times New Roman" w:hAnsi="Times New Roman" w:cs="Times New Roman"/>
                <w:sz w:val="20"/>
                <w:szCs w:val="20"/>
                <w:lang w:eastAsia="en-GB"/>
              </w:rPr>
            </w:pPr>
          </w:p>
        </w:tc>
      </w:tr>
      <w:tr w:rsidR="00DE4840" w:rsidRPr="00AF10CD" w:rsidTr="00E47A38">
        <w:tblPrEx>
          <w:tblW w:w="9214" w:type="dxa"/>
          <w:tblInd w:w="108" w:type="dxa"/>
          <w:tblPrExChange w:id="108" w:author="Author">
            <w:tblPrEx>
              <w:tblW w:w="9214" w:type="dxa"/>
              <w:tblInd w:w="108" w:type="dxa"/>
            </w:tblPrEx>
          </w:tblPrExChange>
        </w:tblPrEx>
        <w:trPr>
          <w:trHeight w:val="300"/>
          <w:trPrChange w:id="109"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tcPrChange w:id="110"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DE4840" w:rsidRDefault="007513D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DE4840">
              <w:rPr>
                <w:rFonts w:ascii="Times New Roman" w:eastAsia="Times New Roman" w:hAnsi="Times New Roman" w:cs="Times New Roman"/>
                <w:sz w:val="20"/>
                <w:szCs w:val="20"/>
                <w:lang w:eastAsia="en-GB"/>
              </w:rPr>
              <w:t>R01</w:t>
            </w:r>
            <w:ins w:id="111" w:author="Author">
              <w:r w:rsidR="009B436A">
                <w:rPr>
                  <w:rFonts w:ascii="Times New Roman" w:eastAsia="Times New Roman" w:hAnsi="Times New Roman" w:cs="Times New Roman"/>
                  <w:sz w:val="20"/>
                  <w:szCs w:val="20"/>
                  <w:lang w:eastAsia="en-GB"/>
                </w:rPr>
                <w:t>8</w:t>
              </w:r>
            </w:ins>
            <w:del w:id="112" w:author="Author">
              <w:r w:rsidR="00DE4840" w:rsidDel="009B436A">
                <w:rPr>
                  <w:rFonts w:ascii="Times New Roman" w:eastAsia="Times New Roman" w:hAnsi="Times New Roman" w:cs="Times New Roman"/>
                  <w:sz w:val="20"/>
                  <w:szCs w:val="20"/>
                  <w:lang w:eastAsia="en-GB"/>
                </w:rPr>
                <w:delText>7</w:delText>
              </w:r>
            </w:del>
            <w:r w:rsidR="00DE4840">
              <w:rPr>
                <w:rFonts w:ascii="Times New Roman" w:eastAsia="Times New Roman" w:hAnsi="Times New Roman" w:cs="Times New Roman"/>
                <w:sz w:val="20"/>
                <w:szCs w:val="20"/>
                <w:lang w:eastAsia="en-GB"/>
              </w:rPr>
              <w:t>0</w:t>
            </w:r>
          </w:p>
          <w:p w:rsidR="00310737" w:rsidRDefault="003107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(V7)</w:t>
            </w:r>
          </w:p>
        </w:tc>
        <w:tc>
          <w:tcPr>
            <w:tcW w:w="2835" w:type="dxa"/>
            <w:tcBorders>
              <w:top w:val="single" w:sz="4" w:space="0" w:color="auto"/>
              <w:left w:val="single" w:sz="4" w:space="0" w:color="auto"/>
              <w:bottom w:val="single" w:sz="4" w:space="0" w:color="auto"/>
              <w:right w:val="single" w:sz="4" w:space="0" w:color="auto"/>
            </w:tcBorders>
            <w:shd w:val="clear" w:color="auto" w:fill="auto"/>
            <w:tcPrChange w:id="113" w:author="Author">
              <w:tcPr>
                <w:tcW w:w="2835" w:type="dxa"/>
                <w:tcBorders>
                  <w:top w:val="single" w:sz="4" w:space="0" w:color="auto"/>
                  <w:left w:val="single" w:sz="4" w:space="0" w:color="auto"/>
                  <w:bottom w:val="single" w:sz="4" w:space="0" w:color="auto"/>
                  <w:right w:val="single" w:sz="4" w:space="0" w:color="auto"/>
                </w:tcBorders>
                <w:shd w:val="clear" w:color="auto" w:fill="auto"/>
              </w:tcPr>
            </w:tcPrChange>
          </w:tcPr>
          <w:p w:rsidR="00DE4840" w:rsidRPr="002E4873" w:rsidRDefault="00DE4840">
            <w:pPr>
              <w:spacing w:after="0" w:line="240" w:lineRule="auto"/>
              <w:rPr>
                <w:rFonts w:ascii="Times New Roman" w:eastAsia="Times New Roman" w:hAnsi="Times New Roman" w:cs="Times New Roman"/>
                <w:sz w:val="20"/>
                <w:szCs w:val="20"/>
                <w:lang w:eastAsia="en-GB"/>
              </w:rPr>
            </w:pPr>
            <w:r w:rsidRPr="00DE4840">
              <w:rPr>
                <w:rFonts w:ascii="Times New Roman" w:eastAsia="Times New Roman" w:hAnsi="Times New Roman" w:cs="Times New Roman"/>
                <w:sz w:val="20"/>
                <w:szCs w:val="20"/>
                <w:lang w:eastAsia="en-GB"/>
              </w:rPr>
              <w:t>Total variation of Reconciliation Reserve</w:t>
            </w:r>
          </w:p>
        </w:tc>
        <w:tc>
          <w:tcPr>
            <w:tcW w:w="4840" w:type="dxa"/>
            <w:tcBorders>
              <w:top w:val="single" w:sz="4" w:space="0" w:color="auto"/>
              <w:left w:val="single" w:sz="4" w:space="0" w:color="auto"/>
              <w:bottom w:val="single" w:sz="4" w:space="0" w:color="auto"/>
              <w:right w:val="single" w:sz="4" w:space="0" w:color="auto"/>
            </w:tcBorders>
            <w:shd w:val="clear" w:color="auto" w:fill="auto"/>
            <w:tcPrChange w:id="114" w:author="Author">
              <w:tcPr>
                <w:tcW w:w="4961" w:type="dxa"/>
                <w:tcBorders>
                  <w:top w:val="single" w:sz="4" w:space="0" w:color="auto"/>
                  <w:left w:val="single" w:sz="4" w:space="0" w:color="auto"/>
                  <w:bottom w:val="single" w:sz="4" w:space="0" w:color="auto"/>
                  <w:right w:val="single" w:sz="4" w:space="0" w:color="auto"/>
                </w:tcBorders>
                <w:shd w:val="clear" w:color="auto" w:fill="auto"/>
              </w:tcPr>
            </w:tcPrChange>
          </w:tcPr>
          <w:p w:rsidR="00DE4840" w:rsidRPr="00336A93" w:rsidRDefault="008C76EB">
            <w:pPr>
              <w:spacing w:after="0" w:line="240" w:lineRule="auto"/>
              <w:rPr>
                <w:rFonts w:ascii="Times New Roman" w:eastAsia="Times New Roman" w:hAnsi="Times New Roman" w:cs="Times New Roman"/>
                <w:sz w:val="20"/>
                <w:szCs w:val="20"/>
                <w:highlight w:val="yellow"/>
                <w:lang w:eastAsia="en-GB"/>
              </w:rPr>
            </w:pPr>
            <w:r w:rsidRPr="00DE4840">
              <w:rPr>
                <w:rFonts w:ascii="Times New Roman" w:eastAsia="Times New Roman" w:hAnsi="Times New Roman" w:cs="Times New Roman"/>
                <w:sz w:val="20"/>
                <w:szCs w:val="20"/>
                <w:lang w:eastAsia="en-GB"/>
              </w:rPr>
              <w:t>Total variation of Reconciliation Reserve</w:t>
            </w:r>
            <w:r>
              <w:rPr>
                <w:rFonts w:ascii="Times New Roman" w:eastAsia="Times New Roman" w:hAnsi="Times New Roman" w:cs="Times New Roman"/>
                <w:sz w:val="20"/>
                <w:szCs w:val="20"/>
                <w:lang w:eastAsia="en-GB"/>
              </w:rPr>
              <w:t>.</w:t>
            </w:r>
          </w:p>
        </w:tc>
      </w:tr>
      <w:tr w:rsidR="002D5593" w:rsidRPr="00AF10CD" w:rsidTr="00E47A38">
        <w:tblPrEx>
          <w:tblW w:w="9214" w:type="dxa"/>
          <w:tblInd w:w="108" w:type="dxa"/>
          <w:tblPrExChange w:id="115" w:author="Author">
            <w:tblPrEx>
              <w:tblW w:w="9214" w:type="dxa"/>
              <w:tblInd w:w="108" w:type="dxa"/>
            </w:tblPrEx>
          </w:tblPrExChange>
        </w:tblPrEx>
        <w:trPr>
          <w:trHeight w:val="300"/>
          <w:trPrChange w:id="116"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tcPrChange w:id="117"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2D5593" w:rsidRDefault="007513D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R01</w:t>
            </w:r>
            <w:ins w:id="118" w:author="Author">
              <w:r w:rsidR="009B436A">
                <w:rPr>
                  <w:rFonts w:ascii="Times New Roman" w:eastAsia="Times New Roman" w:hAnsi="Times New Roman" w:cs="Times New Roman"/>
                  <w:sz w:val="20"/>
                  <w:szCs w:val="20"/>
                  <w:lang w:eastAsia="en-GB"/>
                </w:rPr>
                <w:t>9</w:t>
              </w:r>
            </w:ins>
            <w:del w:id="119" w:author="Author">
              <w:r w:rsidR="00307020" w:rsidDel="009B436A">
                <w:rPr>
                  <w:rFonts w:ascii="Times New Roman" w:eastAsia="Times New Roman" w:hAnsi="Times New Roman" w:cs="Times New Roman"/>
                  <w:sz w:val="20"/>
                  <w:szCs w:val="20"/>
                  <w:lang w:eastAsia="en-GB"/>
                </w:rPr>
                <w:delText>8</w:delText>
              </w:r>
            </w:del>
            <w:r w:rsidR="00307020">
              <w:rPr>
                <w:rFonts w:ascii="Times New Roman" w:eastAsia="Times New Roman" w:hAnsi="Times New Roman" w:cs="Times New Roman"/>
                <w:sz w:val="20"/>
                <w:szCs w:val="20"/>
                <w:lang w:eastAsia="en-GB"/>
              </w:rPr>
              <w:t>0</w:t>
            </w:r>
          </w:p>
          <w:p w:rsidR="00310737" w:rsidRDefault="003107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(V17)</w:t>
            </w:r>
          </w:p>
        </w:tc>
        <w:tc>
          <w:tcPr>
            <w:tcW w:w="2835" w:type="dxa"/>
            <w:tcBorders>
              <w:top w:val="single" w:sz="4" w:space="0" w:color="auto"/>
              <w:left w:val="single" w:sz="4" w:space="0" w:color="auto"/>
              <w:bottom w:val="single" w:sz="4" w:space="0" w:color="auto"/>
              <w:right w:val="single" w:sz="4" w:space="0" w:color="auto"/>
            </w:tcBorders>
            <w:shd w:val="clear" w:color="auto" w:fill="auto"/>
            <w:tcPrChange w:id="120" w:author="Author">
              <w:tcPr>
                <w:tcW w:w="2835" w:type="dxa"/>
                <w:tcBorders>
                  <w:top w:val="single" w:sz="4" w:space="0" w:color="auto"/>
                  <w:left w:val="single" w:sz="4" w:space="0" w:color="auto"/>
                  <w:bottom w:val="single" w:sz="4" w:space="0" w:color="auto"/>
                  <w:right w:val="single" w:sz="4" w:space="0" w:color="auto"/>
                </w:tcBorders>
                <w:shd w:val="clear" w:color="auto" w:fill="auto"/>
              </w:tcPr>
            </w:tcPrChange>
          </w:tcPr>
          <w:p w:rsidR="002D5593" w:rsidRPr="00590B4F" w:rsidRDefault="00BA5E4B">
            <w:pPr>
              <w:spacing w:after="0" w:line="240" w:lineRule="auto"/>
              <w:rPr>
                <w:rFonts w:ascii="Times New Roman" w:eastAsia="Times New Roman" w:hAnsi="Times New Roman" w:cs="Times New Roman"/>
                <w:sz w:val="20"/>
                <w:szCs w:val="20"/>
                <w:lang w:eastAsia="en-GB"/>
              </w:rPr>
            </w:pPr>
            <w:del w:id="121" w:author="Author">
              <w:r w:rsidRPr="00BA5E4B" w:rsidDel="001B768E">
                <w:rPr>
                  <w:rFonts w:ascii="Times New Roman" w:eastAsia="Times New Roman" w:hAnsi="Times New Roman" w:cs="Times New Roman"/>
                  <w:sz w:val="20"/>
                  <w:szCs w:val="20"/>
                  <w:lang w:eastAsia="en-GB"/>
                </w:rPr>
                <w:delText xml:space="preserve">Changes </w:delText>
              </w:r>
            </w:del>
            <w:ins w:id="122" w:author="Author">
              <w:r w:rsidR="001B768E">
                <w:rPr>
                  <w:rFonts w:ascii="Times New Roman" w:eastAsia="Times New Roman" w:hAnsi="Times New Roman" w:cs="Times New Roman"/>
                  <w:sz w:val="20"/>
                  <w:szCs w:val="20"/>
                  <w:lang w:eastAsia="en-GB"/>
                </w:rPr>
                <w:t>Variations</w:t>
              </w:r>
              <w:r w:rsidR="001B768E" w:rsidRPr="00BA5E4B">
                <w:rPr>
                  <w:rFonts w:ascii="Times New Roman" w:eastAsia="Times New Roman" w:hAnsi="Times New Roman" w:cs="Times New Roman"/>
                  <w:sz w:val="20"/>
                  <w:szCs w:val="20"/>
                  <w:lang w:eastAsia="en-GB"/>
                </w:rPr>
                <w:t xml:space="preserve"> </w:t>
              </w:r>
            </w:ins>
            <w:r w:rsidRPr="00BA5E4B">
              <w:rPr>
                <w:rFonts w:ascii="Times New Roman" w:eastAsia="Times New Roman" w:hAnsi="Times New Roman" w:cs="Times New Roman"/>
                <w:sz w:val="20"/>
                <w:szCs w:val="20"/>
                <w:lang w:eastAsia="en-GB"/>
              </w:rPr>
              <w:t>due to investments and financial liabilities</w:t>
            </w:r>
          </w:p>
        </w:tc>
        <w:tc>
          <w:tcPr>
            <w:tcW w:w="4840" w:type="dxa"/>
            <w:tcBorders>
              <w:top w:val="single" w:sz="4" w:space="0" w:color="auto"/>
              <w:left w:val="single" w:sz="4" w:space="0" w:color="auto"/>
              <w:bottom w:val="single" w:sz="4" w:space="0" w:color="auto"/>
              <w:right w:val="single" w:sz="4" w:space="0" w:color="auto"/>
            </w:tcBorders>
            <w:shd w:val="clear" w:color="auto" w:fill="auto"/>
            <w:tcPrChange w:id="123" w:author="Author">
              <w:tcPr>
                <w:tcW w:w="4961" w:type="dxa"/>
                <w:tcBorders>
                  <w:top w:val="single" w:sz="4" w:space="0" w:color="auto"/>
                  <w:left w:val="single" w:sz="4" w:space="0" w:color="auto"/>
                  <w:bottom w:val="single" w:sz="4" w:space="0" w:color="auto"/>
                  <w:right w:val="single" w:sz="4" w:space="0" w:color="auto"/>
                </w:tcBorders>
                <w:shd w:val="clear" w:color="auto" w:fill="auto"/>
              </w:tcPr>
            </w:tcPrChange>
          </w:tcPr>
          <w:p w:rsidR="002D5593" w:rsidRPr="00336A93" w:rsidRDefault="007513DE" w:rsidP="00482539">
            <w:pPr>
              <w:spacing w:after="0" w:line="240" w:lineRule="auto"/>
              <w:rPr>
                <w:rFonts w:ascii="Times New Roman" w:eastAsia="Times New Roman" w:hAnsi="Times New Roman" w:cs="Times New Roman"/>
                <w:sz w:val="20"/>
                <w:szCs w:val="20"/>
                <w:highlight w:val="yellow"/>
                <w:lang w:eastAsia="en-GB"/>
              </w:rPr>
            </w:pPr>
            <w:del w:id="124" w:author="Author">
              <w:r w:rsidRPr="00336A93" w:rsidDel="001B768E">
                <w:rPr>
                  <w:rFonts w:ascii="Times New Roman" w:eastAsia="Times New Roman" w:hAnsi="Times New Roman" w:cs="Times New Roman"/>
                  <w:sz w:val="20"/>
                  <w:szCs w:val="20"/>
                  <w:lang w:eastAsia="en-GB"/>
                </w:rPr>
                <w:delText xml:space="preserve">Changes </w:delText>
              </w:r>
            </w:del>
            <w:ins w:id="125" w:author="Author">
              <w:r w:rsidR="001B768E">
                <w:rPr>
                  <w:rFonts w:ascii="Times New Roman" w:eastAsia="Times New Roman" w:hAnsi="Times New Roman" w:cs="Times New Roman"/>
                  <w:sz w:val="20"/>
                  <w:szCs w:val="20"/>
                  <w:lang w:eastAsia="en-GB"/>
                </w:rPr>
                <w:t>Variation</w:t>
              </w:r>
              <w:r w:rsidR="001B768E" w:rsidRPr="00336A93">
                <w:rPr>
                  <w:rFonts w:ascii="Times New Roman" w:eastAsia="Times New Roman" w:hAnsi="Times New Roman" w:cs="Times New Roman"/>
                  <w:sz w:val="20"/>
                  <w:szCs w:val="20"/>
                  <w:lang w:eastAsia="en-GB"/>
                </w:rPr>
                <w:t xml:space="preserve">s </w:t>
              </w:r>
            </w:ins>
            <w:r w:rsidRPr="00336A93">
              <w:rPr>
                <w:rFonts w:ascii="Times New Roman" w:eastAsia="Times New Roman" w:hAnsi="Times New Roman" w:cs="Times New Roman"/>
                <w:sz w:val="20"/>
                <w:szCs w:val="20"/>
                <w:lang w:eastAsia="en-GB"/>
              </w:rPr>
              <w:t xml:space="preserve">in the Excess of assets over liabilities explained by </w:t>
            </w:r>
            <w:del w:id="126" w:author="Author">
              <w:r w:rsidRPr="00336A93" w:rsidDel="001B768E">
                <w:rPr>
                  <w:rFonts w:ascii="Times New Roman" w:eastAsia="Times New Roman" w:hAnsi="Times New Roman" w:cs="Times New Roman"/>
                  <w:sz w:val="20"/>
                  <w:szCs w:val="20"/>
                  <w:lang w:eastAsia="en-GB"/>
                </w:rPr>
                <w:delText xml:space="preserve">changes </w:delText>
              </w:r>
            </w:del>
            <w:ins w:id="127" w:author="Author">
              <w:r w:rsidR="001B768E">
                <w:rPr>
                  <w:rFonts w:ascii="Times New Roman" w:eastAsia="Times New Roman" w:hAnsi="Times New Roman" w:cs="Times New Roman"/>
                  <w:sz w:val="20"/>
                  <w:szCs w:val="20"/>
                  <w:lang w:eastAsia="en-GB"/>
                </w:rPr>
                <w:t>variations</w:t>
              </w:r>
              <w:r w:rsidR="001B768E" w:rsidRPr="00336A93">
                <w:rPr>
                  <w:rFonts w:ascii="Times New Roman" w:eastAsia="Times New Roman" w:hAnsi="Times New Roman" w:cs="Times New Roman"/>
                  <w:sz w:val="20"/>
                  <w:szCs w:val="20"/>
                  <w:lang w:eastAsia="en-GB"/>
                </w:rPr>
                <w:t xml:space="preserve"> </w:t>
              </w:r>
            </w:ins>
            <w:r w:rsidRPr="00336A93">
              <w:rPr>
                <w:rFonts w:ascii="Times New Roman" w:eastAsia="Times New Roman" w:hAnsi="Times New Roman" w:cs="Times New Roman"/>
                <w:sz w:val="20"/>
                <w:szCs w:val="20"/>
                <w:lang w:eastAsia="en-GB"/>
              </w:rPr>
              <w:t>in investments and financial liabilities</w:t>
            </w:r>
            <w:r w:rsidRPr="00E47A38">
              <w:rPr>
                <w:rFonts w:ascii="Times New Roman" w:eastAsia="Times New Roman" w:hAnsi="Times New Roman" w:cs="Times New Roman"/>
                <w:sz w:val="20"/>
                <w:szCs w:val="20"/>
                <w:lang w:eastAsia="en-GB"/>
                <w:rPrChange w:id="128" w:author="Author">
                  <w:rPr>
                    <w:rFonts w:ascii="Times New Roman" w:eastAsia="Times New Roman" w:hAnsi="Times New Roman" w:cs="Times New Roman"/>
                    <w:sz w:val="20"/>
                    <w:szCs w:val="20"/>
                    <w:highlight w:val="yellow"/>
                    <w:lang w:eastAsia="en-GB"/>
                  </w:rPr>
                </w:rPrChange>
              </w:rPr>
              <w:t xml:space="preserve"> </w:t>
            </w:r>
            <w:ins w:id="129" w:author="Author">
              <w:r w:rsidR="00482539" w:rsidRPr="00E47A38">
                <w:rPr>
                  <w:rFonts w:ascii="Times New Roman" w:eastAsia="Times New Roman" w:hAnsi="Times New Roman" w:cs="Times New Roman"/>
                  <w:sz w:val="20"/>
                  <w:szCs w:val="20"/>
                  <w:lang w:eastAsia="en-GB"/>
                  <w:rPrChange w:id="130" w:author="Author">
                    <w:rPr>
                      <w:rFonts w:ascii="Times New Roman" w:eastAsia="Times New Roman" w:hAnsi="Times New Roman" w:cs="Times New Roman"/>
                      <w:sz w:val="20"/>
                      <w:szCs w:val="20"/>
                      <w:highlight w:val="yellow"/>
                      <w:lang w:eastAsia="en-GB"/>
                    </w:rPr>
                  </w:rPrChange>
                </w:rPr>
                <w:t>(for instance variations in value in the period, financial revenue</w:t>
              </w:r>
              <w:r w:rsidR="00B82F93" w:rsidRPr="00E47A38">
                <w:rPr>
                  <w:rFonts w:ascii="Times New Roman" w:eastAsia="Times New Roman" w:hAnsi="Times New Roman" w:cs="Times New Roman"/>
                  <w:sz w:val="20"/>
                  <w:szCs w:val="20"/>
                  <w:lang w:eastAsia="en-GB"/>
                  <w:rPrChange w:id="131" w:author="Author">
                    <w:rPr>
                      <w:rFonts w:ascii="Times New Roman" w:eastAsia="Times New Roman" w:hAnsi="Times New Roman" w:cs="Times New Roman"/>
                      <w:sz w:val="20"/>
                      <w:szCs w:val="20"/>
                      <w:highlight w:val="yellow"/>
                      <w:lang w:eastAsia="en-GB"/>
                    </w:rPr>
                  </w:rPrChange>
                </w:rPr>
                <w:t>s</w:t>
              </w:r>
              <w:r w:rsidR="00985CE9" w:rsidRPr="00E47A38">
                <w:rPr>
                  <w:rFonts w:ascii="Times New Roman" w:eastAsia="Times New Roman" w:hAnsi="Times New Roman" w:cs="Times New Roman"/>
                  <w:sz w:val="20"/>
                  <w:szCs w:val="20"/>
                  <w:lang w:eastAsia="en-GB"/>
                  <w:rPrChange w:id="132" w:author="Author">
                    <w:rPr>
                      <w:rFonts w:ascii="Times New Roman" w:eastAsia="Times New Roman" w:hAnsi="Times New Roman" w:cs="Times New Roman"/>
                      <w:sz w:val="20"/>
                      <w:szCs w:val="20"/>
                      <w:highlight w:val="yellow"/>
                      <w:lang w:eastAsia="en-GB"/>
                    </w:rPr>
                  </w:rPrChange>
                </w:rPr>
                <w:t>, et</w:t>
              </w:r>
              <w:r w:rsidR="007A0B90" w:rsidRPr="00E47A38">
                <w:rPr>
                  <w:rFonts w:ascii="Times New Roman" w:eastAsia="Times New Roman" w:hAnsi="Times New Roman" w:cs="Times New Roman"/>
                  <w:sz w:val="20"/>
                  <w:szCs w:val="20"/>
                  <w:lang w:eastAsia="en-GB"/>
                  <w:rPrChange w:id="133" w:author="Author">
                    <w:rPr>
                      <w:rFonts w:ascii="Times New Roman" w:eastAsia="Times New Roman" w:hAnsi="Times New Roman" w:cs="Times New Roman"/>
                      <w:sz w:val="20"/>
                      <w:szCs w:val="20"/>
                      <w:highlight w:val="yellow"/>
                      <w:lang w:eastAsia="en-GB"/>
                    </w:rPr>
                  </w:rPrChange>
                </w:rPr>
                <w:t>c.</w:t>
              </w:r>
              <w:del w:id="134" w:author="Author">
                <w:r w:rsidR="00482539" w:rsidRPr="00E47A38" w:rsidDel="007A0B90">
                  <w:rPr>
                    <w:rFonts w:ascii="Times New Roman" w:eastAsia="Times New Roman" w:hAnsi="Times New Roman" w:cs="Times New Roman"/>
                    <w:sz w:val="20"/>
                    <w:szCs w:val="20"/>
                    <w:lang w:eastAsia="en-GB"/>
                    <w:rPrChange w:id="135" w:author="Author">
                      <w:rPr>
                        <w:rFonts w:ascii="Times New Roman" w:eastAsia="Times New Roman" w:hAnsi="Times New Roman" w:cs="Times New Roman"/>
                        <w:sz w:val="20"/>
                        <w:szCs w:val="20"/>
                        <w:highlight w:val="yellow"/>
                        <w:lang w:eastAsia="en-GB"/>
                      </w:rPr>
                    </w:rPrChange>
                  </w:rPr>
                  <w:delText>…</w:delText>
                </w:r>
              </w:del>
              <w:r w:rsidR="00482539" w:rsidRPr="00E47A38">
                <w:rPr>
                  <w:rFonts w:ascii="Times New Roman" w:eastAsia="Times New Roman" w:hAnsi="Times New Roman" w:cs="Times New Roman"/>
                  <w:sz w:val="20"/>
                  <w:szCs w:val="20"/>
                  <w:lang w:eastAsia="en-GB"/>
                  <w:rPrChange w:id="136" w:author="Author">
                    <w:rPr>
                      <w:rFonts w:ascii="Times New Roman" w:eastAsia="Times New Roman" w:hAnsi="Times New Roman" w:cs="Times New Roman"/>
                      <w:sz w:val="20"/>
                      <w:szCs w:val="20"/>
                      <w:highlight w:val="yellow"/>
                      <w:lang w:eastAsia="en-GB"/>
                    </w:rPr>
                  </w:rPrChange>
                </w:rPr>
                <w:t>)</w:t>
              </w:r>
            </w:ins>
          </w:p>
        </w:tc>
      </w:tr>
      <w:tr w:rsidR="002D5593" w:rsidRPr="00AF10CD" w:rsidTr="00E47A38">
        <w:tblPrEx>
          <w:tblW w:w="9214" w:type="dxa"/>
          <w:tblInd w:w="108" w:type="dxa"/>
          <w:tblPrExChange w:id="137" w:author="Author">
            <w:tblPrEx>
              <w:tblW w:w="9214" w:type="dxa"/>
              <w:tblInd w:w="108" w:type="dxa"/>
            </w:tblPrEx>
          </w:tblPrExChange>
        </w:tblPrEx>
        <w:trPr>
          <w:trHeight w:val="300"/>
          <w:trPrChange w:id="138"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tcPrChange w:id="139"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2D5593" w:rsidRDefault="007513D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w:t>
            </w:r>
            <w:ins w:id="140" w:author="Author">
              <w:r w:rsidR="009B436A">
                <w:rPr>
                  <w:rFonts w:ascii="Times New Roman" w:eastAsia="Times New Roman" w:hAnsi="Times New Roman" w:cs="Times New Roman"/>
                  <w:sz w:val="20"/>
                  <w:szCs w:val="20"/>
                  <w:lang w:eastAsia="en-GB"/>
                </w:rPr>
                <w:t>20</w:t>
              </w:r>
            </w:ins>
            <w:del w:id="141" w:author="Author">
              <w:r w:rsidR="00307020" w:rsidDel="009B436A">
                <w:rPr>
                  <w:rFonts w:ascii="Times New Roman" w:eastAsia="Times New Roman" w:hAnsi="Times New Roman" w:cs="Times New Roman"/>
                  <w:sz w:val="20"/>
                  <w:szCs w:val="20"/>
                  <w:lang w:eastAsia="en-GB"/>
                </w:rPr>
                <w:delText>19</w:delText>
              </w:r>
            </w:del>
            <w:r w:rsidR="00307020">
              <w:rPr>
                <w:rFonts w:ascii="Times New Roman" w:eastAsia="Times New Roman" w:hAnsi="Times New Roman" w:cs="Times New Roman"/>
                <w:sz w:val="20"/>
                <w:szCs w:val="20"/>
                <w:lang w:eastAsia="en-GB"/>
              </w:rPr>
              <w:t>0</w:t>
            </w:r>
          </w:p>
          <w:p w:rsidR="00310737" w:rsidRDefault="003107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(V18)</w:t>
            </w:r>
          </w:p>
        </w:tc>
        <w:tc>
          <w:tcPr>
            <w:tcW w:w="2835" w:type="dxa"/>
            <w:tcBorders>
              <w:top w:val="single" w:sz="4" w:space="0" w:color="auto"/>
              <w:left w:val="single" w:sz="4" w:space="0" w:color="auto"/>
              <w:bottom w:val="single" w:sz="4" w:space="0" w:color="auto"/>
              <w:right w:val="single" w:sz="4" w:space="0" w:color="auto"/>
            </w:tcBorders>
            <w:shd w:val="clear" w:color="auto" w:fill="auto"/>
            <w:tcPrChange w:id="142" w:author="Author">
              <w:tcPr>
                <w:tcW w:w="2835" w:type="dxa"/>
                <w:tcBorders>
                  <w:top w:val="single" w:sz="4" w:space="0" w:color="auto"/>
                  <w:left w:val="single" w:sz="4" w:space="0" w:color="auto"/>
                  <w:bottom w:val="single" w:sz="4" w:space="0" w:color="auto"/>
                  <w:right w:val="single" w:sz="4" w:space="0" w:color="auto"/>
                </w:tcBorders>
                <w:shd w:val="clear" w:color="auto" w:fill="auto"/>
              </w:tcPr>
            </w:tcPrChange>
          </w:tcPr>
          <w:p w:rsidR="002D5593" w:rsidRPr="00590B4F" w:rsidRDefault="00BA5E4B">
            <w:pPr>
              <w:spacing w:after="0" w:line="240" w:lineRule="auto"/>
              <w:rPr>
                <w:rFonts w:ascii="Times New Roman" w:eastAsia="Times New Roman" w:hAnsi="Times New Roman" w:cs="Times New Roman"/>
                <w:sz w:val="20"/>
                <w:szCs w:val="20"/>
                <w:lang w:eastAsia="en-GB"/>
              </w:rPr>
            </w:pPr>
            <w:del w:id="143" w:author="Author">
              <w:r w:rsidRPr="00BA5E4B" w:rsidDel="001B768E">
                <w:rPr>
                  <w:rFonts w:ascii="Times New Roman" w:eastAsia="Times New Roman" w:hAnsi="Times New Roman" w:cs="Times New Roman"/>
                  <w:sz w:val="20"/>
                  <w:szCs w:val="20"/>
                  <w:lang w:eastAsia="en-GB"/>
                </w:rPr>
                <w:delText xml:space="preserve">Changes </w:delText>
              </w:r>
            </w:del>
            <w:ins w:id="144" w:author="Author">
              <w:r w:rsidR="001B768E">
                <w:rPr>
                  <w:rFonts w:ascii="Times New Roman" w:eastAsia="Times New Roman" w:hAnsi="Times New Roman" w:cs="Times New Roman"/>
                  <w:sz w:val="20"/>
                  <w:szCs w:val="20"/>
                  <w:lang w:eastAsia="en-GB"/>
                </w:rPr>
                <w:t>Variations</w:t>
              </w:r>
              <w:r w:rsidR="001B768E" w:rsidRPr="00BA5E4B">
                <w:rPr>
                  <w:rFonts w:ascii="Times New Roman" w:eastAsia="Times New Roman" w:hAnsi="Times New Roman" w:cs="Times New Roman"/>
                  <w:sz w:val="20"/>
                  <w:szCs w:val="20"/>
                  <w:lang w:eastAsia="en-GB"/>
                </w:rPr>
                <w:t xml:space="preserve"> </w:t>
              </w:r>
            </w:ins>
            <w:r w:rsidRPr="00BA5E4B">
              <w:rPr>
                <w:rFonts w:ascii="Times New Roman" w:eastAsia="Times New Roman" w:hAnsi="Times New Roman" w:cs="Times New Roman"/>
                <w:sz w:val="20"/>
                <w:szCs w:val="20"/>
                <w:lang w:eastAsia="en-GB"/>
              </w:rPr>
              <w:t>due to technical provisions</w:t>
            </w:r>
          </w:p>
        </w:tc>
        <w:tc>
          <w:tcPr>
            <w:tcW w:w="4840" w:type="dxa"/>
            <w:tcBorders>
              <w:top w:val="single" w:sz="4" w:space="0" w:color="auto"/>
              <w:left w:val="single" w:sz="4" w:space="0" w:color="auto"/>
              <w:bottom w:val="single" w:sz="4" w:space="0" w:color="auto"/>
              <w:right w:val="single" w:sz="4" w:space="0" w:color="auto"/>
            </w:tcBorders>
            <w:shd w:val="clear" w:color="auto" w:fill="auto"/>
            <w:tcPrChange w:id="145" w:author="Author">
              <w:tcPr>
                <w:tcW w:w="4961" w:type="dxa"/>
                <w:tcBorders>
                  <w:top w:val="single" w:sz="4" w:space="0" w:color="auto"/>
                  <w:left w:val="single" w:sz="4" w:space="0" w:color="auto"/>
                  <w:bottom w:val="single" w:sz="4" w:space="0" w:color="auto"/>
                  <w:right w:val="single" w:sz="4" w:space="0" w:color="auto"/>
                </w:tcBorders>
                <w:shd w:val="clear" w:color="auto" w:fill="auto"/>
              </w:tcPr>
            </w:tcPrChange>
          </w:tcPr>
          <w:p w:rsidR="002D5593" w:rsidRPr="00336A93" w:rsidRDefault="007513DE" w:rsidP="001B768E">
            <w:pPr>
              <w:spacing w:after="0" w:line="240" w:lineRule="auto"/>
              <w:rPr>
                <w:rFonts w:ascii="Times New Roman" w:eastAsia="Times New Roman" w:hAnsi="Times New Roman" w:cs="Times New Roman"/>
                <w:sz w:val="20"/>
                <w:szCs w:val="20"/>
                <w:highlight w:val="yellow"/>
                <w:lang w:eastAsia="en-GB"/>
              </w:rPr>
            </w:pPr>
            <w:del w:id="146" w:author="Author">
              <w:r w:rsidRPr="00844A39" w:rsidDel="001B768E">
                <w:rPr>
                  <w:rFonts w:ascii="Times New Roman" w:eastAsia="Times New Roman" w:hAnsi="Times New Roman" w:cs="Times New Roman"/>
                  <w:sz w:val="20"/>
                  <w:szCs w:val="20"/>
                  <w:lang w:eastAsia="en-GB"/>
                </w:rPr>
                <w:delText xml:space="preserve">Changes </w:delText>
              </w:r>
            </w:del>
            <w:ins w:id="147" w:author="Author">
              <w:r w:rsidR="001B768E">
                <w:rPr>
                  <w:rFonts w:ascii="Times New Roman" w:eastAsia="Times New Roman" w:hAnsi="Times New Roman" w:cs="Times New Roman"/>
                  <w:sz w:val="20"/>
                  <w:szCs w:val="20"/>
                  <w:lang w:eastAsia="en-GB"/>
                </w:rPr>
                <w:t>Variation</w:t>
              </w:r>
              <w:r w:rsidR="001B768E" w:rsidRPr="00844A39">
                <w:rPr>
                  <w:rFonts w:ascii="Times New Roman" w:eastAsia="Times New Roman" w:hAnsi="Times New Roman" w:cs="Times New Roman"/>
                  <w:sz w:val="20"/>
                  <w:szCs w:val="20"/>
                  <w:lang w:eastAsia="en-GB"/>
                </w:rPr>
                <w:t xml:space="preserve">s </w:t>
              </w:r>
            </w:ins>
            <w:r w:rsidRPr="00844A39">
              <w:rPr>
                <w:rFonts w:ascii="Times New Roman" w:eastAsia="Times New Roman" w:hAnsi="Times New Roman" w:cs="Times New Roman"/>
                <w:sz w:val="20"/>
                <w:szCs w:val="20"/>
                <w:lang w:eastAsia="en-GB"/>
              </w:rPr>
              <w:t xml:space="preserve">in the Excess of assets over liabilities explained by </w:t>
            </w:r>
            <w:del w:id="148" w:author="Author">
              <w:r w:rsidRPr="007513DE" w:rsidDel="001B768E">
                <w:rPr>
                  <w:rFonts w:ascii="Times New Roman" w:eastAsia="Times New Roman" w:hAnsi="Times New Roman" w:cs="Times New Roman"/>
                  <w:sz w:val="20"/>
                  <w:szCs w:val="20"/>
                  <w:lang w:eastAsia="en-GB"/>
                </w:rPr>
                <w:delText xml:space="preserve">changes </w:delText>
              </w:r>
            </w:del>
            <w:ins w:id="149" w:author="Author">
              <w:r w:rsidR="001B768E">
                <w:rPr>
                  <w:rFonts w:ascii="Times New Roman" w:eastAsia="Times New Roman" w:hAnsi="Times New Roman" w:cs="Times New Roman"/>
                  <w:sz w:val="20"/>
                  <w:szCs w:val="20"/>
                  <w:lang w:eastAsia="en-GB"/>
                </w:rPr>
                <w:t>variations</w:t>
              </w:r>
              <w:r w:rsidR="001B768E" w:rsidRPr="007513DE">
                <w:rPr>
                  <w:rFonts w:ascii="Times New Roman" w:eastAsia="Times New Roman" w:hAnsi="Times New Roman" w:cs="Times New Roman"/>
                  <w:sz w:val="20"/>
                  <w:szCs w:val="20"/>
                  <w:lang w:eastAsia="en-GB"/>
                </w:rPr>
                <w:t xml:space="preserve"> </w:t>
              </w:r>
            </w:ins>
            <w:r w:rsidRPr="00336A93">
              <w:rPr>
                <w:rFonts w:ascii="Times New Roman" w:eastAsia="Times New Roman" w:hAnsi="Times New Roman" w:cs="Times New Roman"/>
                <w:sz w:val="20"/>
                <w:szCs w:val="20"/>
                <w:lang w:eastAsia="en-GB"/>
              </w:rPr>
              <w:t>in technical provisions</w:t>
            </w:r>
            <w:ins w:id="150" w:author="Author">
              <w:r w:rsidR="00482539">
                <w:rPr>
                  <w:rFonts w:ascii="Times New Roman" w:eastAsia="Times New Roman" w:hAnsi="Times New Roman" w:cs="Times New Roman"/>
                  <w:sz w:val="20"/>
                  <w:szCs w:val="20"/>
                  <w:lang w:eastAsia="en-GB"/>
                </w:rPr>
                <w:t xml:space="preserve"> (for instance provision reversals or new earned premiums</w:t>
              </w:r>
              <w:r w:rsidR="00D91921">
                <w:rPr>
                  <w:rFonts w:ascii="Times New Roman" w:eastAsia="Times New Roman" w:hAnsi="Times New Roman" w:cs="Times New Roman"/>
                  <w:sz w:val="20"/>
                  <w:szCs w:val="20"/>
                  <w:lang w:eastAsia="en-GB"/>
                </w:rPr>
                <w:t>, etc</w:t>
              </w:r>
              <w:r w:rsidR="00482539">
                <w:rPr>
                  <w:rFonts w:ascii="Times New Roman" w:eastAsia="Times New Roman" w:hAnsi="Times New Roman" w:cs="Times New Roman"/>
                  <w:sz w:val="20"/>
                  <w:szCs w:val="20"/>
                  <w:lang w:eastAsia="en-GB"/>
                </w:rPr>
                <w:t>.</w:t>
              </w:r>
              <w:del w:id="151" w:author="Author">
                <w:r w:rsidR="00482539" w:rsidDel="007A0B90">
                  <w:rPr>
                    <w:rFonts w:ascii="Times New Roman" w:eastAsia="Times New Roman" w:hAnsi="Times New Roman" w:cs="Times New Roman"/>
                    <w:sz w:val="20"/>
                    <w:szCs w:val="20"/>
                    <w:lang w:eastAsia="en-GB"/>
                  </w:rPr>
                  <w:delText>..</w:delText>
                </w:r>
              </w:del>
              <w:r w:rsidR="00482539">
                <w:rPr>
                  <w:rFonts w:ascii="Times New Roman" w:eastAsia="Times New Roman" w:hAnsi="Times New Roman" w:cs="Times New Roman"/>
                  <w:sz w:val="20"/>
                  <w:szCs w:val="20"/>
                  <w:lang w:eastAsia="en-GB"/>
                </w:rPr>
                <w:t>)</w:t>
              </w:r>
              <w:del w:id="152" w:author="Author">
                <w:r w:rsidR="00482539" w:rsidDel="00B521B7">
                  <w:rPr>
                    <w:rFonts w:ascii="Times New Roman" w:eastAsia="Times New Roman" w:hAnsi="Times New Roman" w:cs="Times New Roman"/>
                    <w:sz w:val="20"/>
                    <w:szCs w:val="20"/>
                    <w:lang w:eastAsia="en-GB"/>
                  </w:rPr>
                  <w:delText xml:space="preserve"> </w:delText>
                </w:r>
              </w:del>
              <w:r w:rsidR="00B521B7">
                <w:rPr>
                  <w:rFonts w:ascii="Times New Roman" w:eastAsia="Times New Roman" w:hAnsi="Times New Roman" w:cs="Times New Roman"/>
                  <w:sz w:val="20"/>
                  <w:szCs w:val="20"/>
                  <w:lang w:eastAsia="en-GB"/>
                </w:rPr>
                <w:t>.</w:t>
              </w:r>
            </w:ins>
          </w:p>
        </w:tc>
      </w:tr>
      <w:tr w:rsidR="002D5593" w:rsidRPr="00AF10CD" w:rsidTr="00E47A38">
        <w:tblPrEx>
          <w:tblW w:w="9214" w:type="dxa"/>
          <w:tblInd w:w="108" w:type="dxa"/>
          <w:tblPrExChange w:id="153" w:author="Author">
            <w:tblPrEx>
              <w:tblW w:w="9214" w:type="dxa"/>
              <w:tblInd w:w="108" w:type="dxa"/>
            </w:tblPrEx>
          </w:tblPrExChange>
        </w:tblPrEx>
        <w:trPr>
          <w:trHeight w:val="300"/>
          <w:trPrChange w:id="154"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tcPrChange w:id="155"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2D5593" w:rsidRDefault="007513D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R02</w:t>
            </w:r>
            <w:ins w:id="156" w:author="Author">
              <w:r w:rsidR="009B436A">
                <w:rPr>
                  <w:rFonts w:ascii="Times New Roman" w:eastAsia="Times New Roman" w:hAnsi="Times New Roman" w:cs="Times New Roman"/>
                  <w:sz w:val="20"/>
                  <w:szCs w:val="20"/>
                  <w:lang w:eastAsia="en-GB"/>
                </w:rPr>
                <w:t>1</w:t>
              </w:r>
            </w:ins>
            <w:del w:id="157" w:author="Author">
              <w:r w:rsidR="00307020" w:rsidDel="009B436A">
                <w:rPr>
                  <w:rFonts w:ascii="Times New Roman" w:eastAsia="Times New Roman" w:hAnsi="Times New Roman" w:cs="Times New Roman"/>
                  <w:sz w:val="20"/>
                  <w:szCs w:val="20"/>
                  <w:lang w:eastAsia="en-GB"/>
                </w:rPr>
                <w:delText>0</w:delText>
              </w:r>
            </w:del>
            <w:r w:rsidR="00307020">
              <w:rPr>
                <w:rFonts w:ascii="Times New Roman" w:eastAsia="Times New Roman" w:hAnsi="Times New Roman" w:cs="Times New Roman"/>
                <w:sz w:val="20"/>
                <w:szCs w:val="20"/>
                <w:lang w:eastAsia="en-GB"/>
              </w:rPr>
              <w:t>0</w:t>
            </w:r>
          </w:p>
          <w:p w:rsidR="00310737" w:rsidRDefault="003107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(V19)</w:t>
            </w:r>
          </w:p>
        </w:tc>
        <w:tc>
          <w:tcPr>
            <w:tcW w:w="2835" w:type="dxa"/>
            <w:tcBorders>
              <w:top w:val="single" w:sz="4" w:space="0" w:color="auto"/>
              <w:left w:val="single" w:sz="4" w:space="0" w:color="auto"/>
              <w:bottom w:val="single" w:sz="4" w:space="0" w:color="auto"/>
              <w:right w:val="single" w:sz="4" w:space="0" w:color="auto"/>
            </w:tcBorders>
            <w:shd w:val="clear" w:color="auto" w:fill="auto"/>
            <w:tcPrChange w:id="158" w:author="Author">
              <w:tcPr>
                <w:tcW w:w="2835" w:type="dxa"/>
                <w:tcBorders>
                  <w:top w:val="single" w:sz="4" w:space="0" w:color="auto"/>
                  <w:left w:val="single" w:sz="4" w:space="0" w:color="auto"/>
                  <w:bottom w:val="single" w:sz="4" w:space="0" w:color="auto"/>
                  <w:right w:val="single" w:sz="4" w:space="0" w:color="auto"/>
                </w:tcBorders>
                <w:shd w:val="clear" w:color="auto" w:fill="auto"/>
              </w:tcPr>
            </w:tcPrChange>
          </w:tcPr>
          <w:p w:rsidR="002D5593" w:rsidRPr="00590B4F" w:rsidRDefault="00BA5E4B">
            <w:pPr>
              <w:spacing w:after="0" w:line="240" w:lineRule="auto"/>
              <w:rPr>
                <w:rFonts w:ascii="Times New Roman" w:eastAsia="Times New Roman" w:hAnsi="Times New Roman" w:cs="Times New Roman"/>
                <w:sz w:val="20"/>
                <w:szCs w:val="20"/>
                <w:lang w:eastAsia="en-GB"/>
              </w:rPr>
            </w:pPr>
            <w:r w:rsidRPr="00BA5E4B">
              <w:rPr>
                <w:rFonts w:ascii="Times New Roman" w:eastAsia="Times New Roman" w:hAnsi="Times New Roman" w:cs="Times New Roman"/>
                <w:sz w:val="20"/>
                <w:szCs w:val="20"/>
                <w:lang w:eastAsia="en-GB"/>
              </w:rPr>
              <w:t>Variations in capital basic own fund items and other items approved</w:t>
            </w:r>
          </w:p>
        </w:tc>
        <w:tc>
          <w:tcPr>
            <w:tcW w:w="4840" w:type="dxa"/>
            <w:tcBorders>
              <w:top w:val="single" w:sz="4" w:space="0" w:color="auto"/>
              <w:left w:val="single" w:sz="4" w:space="0" w:color="auto"/>
              <w:bottom w:val="single" w:sz="4" w:space="0" w:color="auto"/>
              <w:right w:val="single" w:sz="4" w:space="0" w:color="auto"/>
            </w:tcBorders>
            <w:shd w:val="clear" w:color="auto" w:fill="auto"/>
            <w:tcPrChange w:id="159" w:author="Author">
              <w:tcPr>
                <w:tcW w:w="4961" w:type="dxa"/>
                <w:tcBorders>
                  <w:top w:val="single" w:sz="4" w:space="0" w:color="auto"/>
                  <w:left w:val="single" w:sz="4" w:space="0" w:color="auto"/>
                  <w:bottom w:val="single" w:sz="4" w:space="0" w:color="auto"/>
                  <w:right w:val="single" w:sz="4" w:space="0" w:color="auto"/>
                </w:tcBorders>
                <w:shd w:val="clear" w:color="auto" w:fill="auto"/>
              </w:tcPr>
            </w:tcPrChange>
          </w:tcPr>
          <w:p w:rsidR="002D5593" w:rsidRPr="00590B4F" w:rsidRDefault="002E4873">
            <w:pPr>
              <w:spacing w:after="0" w:line="240" w:lineRule="auto"/>
              <w:rPr>
                <w:rFonts w:ascii="Times New Roman" w:eastAsia="Times New Roman" w:hAnsi="Times New Roman" w:cs="Times New Roman"/>
                <w:sz w:val="20"/>
                <w:szCs w:val="20"/>
                <w:lang w:eastAsia="en-GB"/>
              </w:rPr>
            </w:pPr>
            <w:r w:rsidRPr="002E4873">
              <w:rPr>
                <w:rFonts w:ascii="Times New Roman" w:eastAsia="Times New Roman" w:hAnsi="Times New Roman" w:cs="Times New Roman"/>
                <w:sz w:val="20"/>
                <w:szCs w:val="20"/>
                <w:lang w:eastAsia="en-GB"/>
              </w:rPr>
              <w:t xml:space="preserve">This </w:t>
            </w:r>
            <w:r w:rsidR="00307020">
              <w:rPr>
                <w:rFonts w:ascii="Times New Roman" w:eastAsia="Times New Roman" w:hAnsi="Times New Roman" w:cs="Times New Roman"/>
                <w:sz w:val="20"/>
                <w:szCs w:val="20"/>
                <w:lang w:eastAsia="en-GB"/>
              </w:rPr>
              <w:t>amount</w:t>
            </w:r>
            <w:r w:rsidRPr="002E4873">
              <w:rPr>
                <w:rFonts w:ascii="Times New Roman" w:eastAsia="Times New Roman" w:hAnsi="Times New Roman" w:cs="Times New Roman"/>
                <w:sz w:val="20"/>
                <w:szCs w:val="20"/>
                <w:lang w:eastAsia="en-GB"/>
              </w:rPr>
              <w:t xml:space="preserve"> </w:t>
            </w:r>
            <w:r w:rsidR="00B52059">
              <w:rPr>
                <w:rFonts w:ascii="Times New Roman" w:eastAsia="Times New Roman" w:hAnsi="Times New Roman" w:cs="Times New Roman"/>
                <w:sz w:val="20"/>
                <w:szCs w:val="20"/>
                <w:lang w:eastAsia="en-GB"/>
              </w:rPr>
              <w:t>explains</w:t>
            </w:r>
            <w:r w:rsidR="00B52059" w:rsidRPr="002E4873">
              <w:rPr>
                <w:rFonts w:ascii="Times New Roman" w:eastAsia="Times New Roman" w:hAnsi="Times New Roman" w:cs="Times New Roman"/>
                <w:sz w:val="20"/>
                <w:szCs w:val="20"/>
                <w:lang w:eastAsia="en-GB"/>
              </w:rPr>
              <w:t xml:space="preserve"> </w:t>
            </w:r>
            <w:r w:rsidRPr="002E4873">
              <w:rPr>
                <w:rFonts w:ascii="Times New Roman" w:eastAsia="Times New Roman" w:hAnsi="Times New Roman" w:cs="Times New Roman"/>
                <w:sz w:val="20"/>
                <w:szCs w:val="20"/>
                <w:lang w:eastAsia="en-GB"/>
              </w:rPr>
              <w:t>the part of the variation of Excess of Assets over Liabilities due to movements in “pure” capital items, such as Ordinary share capital (gross of own shares), Preference sh</w:t>
            </w:r>
            <w:r>
              <w:rPr>
                <w:rFonts w:ascii="Times New Roman" w:eastAsia="Times New Roman" w:hAnsi="Times New Roman" w:cs="Times New Roman"/>
                <w:sz w:val="20"/>
                <w:szCs w:val="20"/>
                <w:lang w:eastAsia="en-GB"/>
              </w:rPr>
              <w:t>ares, Surplus funds.</w:t>
            </w:r>
          </w:p>
        </w:tc>
      </w:tr>
      <w:tr w:rsidR="00B50002" w:rsidRPr="00AF10CD" w:rsidTr="00E47A38">
        <w:tblPrEx>
          <w:tblW w:w="9214" w:type="dxa"/>
          <w:tblInd w:w="108" w:type="dxa"/>
          <w:tblPrExChange w:id="160" w:author="Author">
            <w:tblPrEx>
              <w:tblW w:w="9214" w:type="dxa"/>
              <w:tblInd w:w="108" w:type="dxa"/>
            </w:tblPrEx>
          </w:tblPrExChange>
        </w:tblPrEx>
        <w:trPr>
          <w:trHeight w:val="300"/>
          <w:trPrChange w:id="161" w:author="Author">
            <w:trPr>
              <w:gridAfter w:val="0"/>
              <w:trHeight w:val="300"/>
            </w:trPr>
          </w:trPrChange>
        </w:trPr>
        <w:tc>
          <w:tcPr>
            <w:tcW w:w="1539" w:type="dxa"/>
            <w:tcBorders>
              <w:top w:val="single" w:sz="4" w:space="0" w:color="auto"/>
              <w:left w:val="single" w:sz="4" w:space="0" w:color="auto"/>
              <w:bottom w:val="single" w:sz="4" w:space="0" w:color="auto"/>
              <w:right w:val="single" w:sz="4" w:space="0" w:color="auto"/>
            </w:tcBorders>
            <w:shd w:val="clear" w:color="auto" w:fill="auto"/>
            <w:tcPrChange w:id="162"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B50002" w:rsidRDefault="007513D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R02</w:t>
            </w:r>
            <w:ins w:id="163" w:author="Author">
              <w:r w:rsidR="009B436A">
                <w:rPr>
                  <w:rFonts w:ascii="Times New Roman" w:eastAsia="Times New Roman" w:hAnsi="Times New Roman" w:cs="Times New Roman"/>
                  <w:sz w:val="20"/>
                  <w:szCs w:val="20"/>
                  <w:lang w:eastAsia="en-GB"/>
                </w:rPr>
                <w:t>2</w:t>
              </w:r>
            </w:ins>
            <w:del w:id="164" w:author="Author">
              <w:r w:rsidR="00307020" w:rsidDel="009B436A">
                <w:rPr>
                  <w:rFonts w:ascii="Times New Roman" w:eastAsia="Times New Roman" w:hAnsi="Times New Roman" w:cs="Times New Roman"/>
                  <w:sz w:val="20"/>
                  <w:szCs w:val="20"/>
                  <w:lang w:eastAsia="en-GB"/>
                </w:rPr>
                <w:delText>1</w:delText>
              </w:r>
            </w:del>
            <w:r w:rsidR="00307020">
              <w:rPr>
                <w:rFonts w:ascii="Times New Roman" w:eastAsia="Times New Roman" w:hAnsi="Times New Roman" w:cs="Times New Roman"/>
                <w:sz w:val="20"/>
                <w:szCs w:val="20"/>
                <w:lang w:eastAsia="en-GB"/>
              </w:rPr>
              <w:t>0</w:t>
            </w:r>
          </w:p>
          <w:p w:rsidR="00310737" w:rsidRPr="00590B4F" w:rsidRDefault="003107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(V20)</w:t>
            </w:r>
          </w:p>
        </w:tc>
        <w:tc>
          <w:tcPr>
            <w:tcW w:w="2835" w:type="dxa"/>
            <w:tcBorders>
              <w:top w:val="single" w:sz="4" w:space="0" w:color="auto"/>
              <w:left w:val="single" w:sz="4" w:space="0" w:color="auto"/>
              <w:bottom w:val="single" w:sz="4" w:space="0" w:color="auto"/>
              <w:right w:val="single" w:sz="4" w:space="0" w:color="auto"/>
            </w:tcBorders>
            <w:shd w:val="clear" w:color="auto" w:fill="auto"/>
            <w:tcPrChange w:id="165" w:author="Author">
              <w:tcPr>
                <w:tcW w:w="2835" w:type="dxa"/>
                <w:tcBorders>
                  <w:top w:val="single" w:sz="4" w:space="0" w:color="auto"/>
                  <w:left w:val="single" w:sz="4" w:space="0" w:color="auto"/>
                  <w:bottom w:val="single" w:sz="4" w:space="0" w:color="auto"/>
                  <w:right w:val="single" w:sz="4" w:space="0" w:color="auto"/>
                </w:tcBorders>
                <w:shd w:val="clear" w:color="auto" w:fill="auto"/>
              </w:tcPr>
            </w:tcPrChange>
          </w:tcPr>
          <w:p w:rsidR="00B50002" w:rsidRPr="00B80A33" w:rsidRDefault="00B50002">
            <w:pPr>
              <w:spacing w:after="0" w:line="240" w:lineRule="auto"/>
              <w:rPr>
                <w:rFonts w:ascii="Times New Roman" w:hAnsi="Times New Roman" w:cs="Times New Roman"/>
                <w:sz w:val="20"/>
                <w:szCs w:val="20"/>
              </w:rPr>
            </w:pPr>
            <w:r w:rsidRPr="00B50002">
              <w:rPr>
                <w:rFonts w:ascii="Times New Roman" w:eastAsia="Times New Roman" w:hAnsi="Times New Roman" w:cs="Times New Roman"/>
                <w:sz w:val="20"/>
                <w:szCs w:val="20"/>
                <w:lang w:eastAsia="en-GB"/>
              </w:rPr>
              <w:t>Variation</w:t>
            </w:r>
            <w:ins w:id="166" w:author="Author">
              <w:r w:rsidR="00B521B7">
                <w:rPr>
                  <w:rFonts w:ascii="Times New Roman" w:eastAsia="Times New Roman" w:hAnsi="Times New Roman" w:cs="Times New Roman"/>
                  <w:sz w:val="20"/>
                  <w:szCs w:val="20"/>
                  <w:lang w:eastAsia="en-GB"/>
                </w:rPr>
                <w:t>s</w:t>
              </w:r>
            </w:ins>
            <w:r w:rsidRPr="00B50002">
              <w:rPr>
                <w:rFonts w:ascii="Times New Roman" w:eastAsia="Times New Roman" w:hAnsi="Times New Roman" w:cs="Times New Roman"/>
                <w:sz w:val="20"/>
                <w:szCs w:val="20"/>
                <w:lang w:eastAsia="en-GB"/>
              </w:rPr>
              <w:t xml:space="preserve"> in Deferred Tax position </w:t>
            </w:r>
          </w:p>
        </w:tc>
        <w:tc>
          <w:tcPr>
            <w:tcW w:w="4840" w:type="dxa"/>
            <w:tcBorders>
              <w:top w:val="single" w:sz="4" w:space="0" w:color="auto"/>
              <w:left w:val="single" w:sz="4" w:space="0" w:color="auto"/>
              <w:bottom w:val="single" w:sz="4" w:space="0" w:color="auto"/>
              <w:right w:val="single" w:sz="4" w:space="0" w:color="auto"/>
            </w:tcBorders>
            <w:shd w:val="clear" w:color="auto" w:fill="auto"/>
            <w:tcPrChange w:id="167" w:author="Author">
              <w:tcPr>
                <w:tcW w:w="4961" w:type="dxa"/>
                <w:tcBorders>
                  <w:top w:val="single" w:sz="4" w:space="0" w:color="auto"/>
                  <w:left w:val="single" w:sz="4" w:space="0" w:color="auto"/>
                  <w:bottom w:val="single" w:sz="4" w:space="0" w:color="auto"/>
                  <w:right w:val="single" w:sz="4" w:space="0" w:color="auto"/>
                </w:tcBorders>
                <w:shd w:val="clear" w:color="auto" w:fill="auto"/>
              </w:tcPr>
            </w:tcPrChange>
          </w:tcPr>
          <w:p w:rsidR="00B50002" w:rsidRPr="00B80A33" w:rsidRDefault="00B52059">
            <w:pPr>
              <w:spacing w:after="0" w:line="240" w:lineRule="auto"/>
              <w:rPr>
                <w:rFonts w:ascii="Times New Roman" w:eastAsia="Times New Roman" w:hAnsi="Times New Roman" w:cs="Times New Roman"/>
                <w:color w:val="000000"/>
                <w:sz w:val="20"/>
                <w:szCs w:val="20"/>
                <w:lang w:eastAsia="en-GB"/>
              </w:rPr>
            </w:pPr>
            <w:del w:id="168" w:author="Author">
              <w:r w:rsidRPr="00844A39" w:rsidDel="001B768E">
                <w:rPr>
                  <w:rFonts w:ascii="Times New Roman" w:eastAsia="Times New Roman" w:hAnsi="Times New Roman" w:cs="Times New Roman"/>
                  <w:sz w:val="20"/>
                  <w:szCs w:val="20"/>
                  <w:lang w:eastAsia="en-GB"/>
                </w:rPr>
                <w:delText xml:space="preserve">Changes </w:delText>
              </w:r>
            </w:del>
            <w:ins w:id="169" w:author="Author">
              <w:r w:rsidR="001B768E">
                <w:rPr>
                  <w:rFonts w:ascii="Times New Roman" w:eastAsia="Times New Roman" w:hAnsi="Times New Roman" w:cs="Times New Roman"/>
                  <w:sz w:val="20"/>
                  <w:szCs w:val="20"/>
                  <w:lang w:eastAsia="en-GB"/>
                </w:rPr>
                <w:t>Variations</w:t>
              </w:r>
              <w:r w:rsidR="001B768E" w:rsidRPr="00844A39">
                <w:rPr>
                  <w:rFonts w:ascii="Times New Roman" w:eastAsia="Times New Roman" w:hAnsi="Times New Roman" w:cs="Times New Roman"/>
                  <w:sz w:val="20"/>
                  <w:szCs w:val="20"/>
                  <w:lang w:eastAsia="en-GB"/>
                </w:rPr>
                <w:t xml:space="preserve"> </w:t>
              </w:r>
            </w:ins>
            <w:r w:rsidRPr="00844A39">
              <w:rPr>
                <w:rFonts w:ascii="Times New Roman" w:eastAsia="Times New Roman" w:hAnsi="Times New Roman" w:cs="Times New Roman"/>
                <w:sz w:val="20"/>
                <w:szCs w:val="20"/>
                <w:lang w:eastAsia="en-GB"/>
              </w:rPr>
              <w:t xml:space="preserve">in the Excess of assets over liabilities explained by </w:t>
            </w:r>
            <w:r>
              <w:rPr>
                <w:rFonts w:ascii="Times New Roman" w:eastAsia="Times New Roman" w:hAnsi="Times New Roman" w:cs="Times New Roman"/>
                <w:sz w:val="20"/>
                <w:szCs w:val="20"/>
                <w:lang w:eastAsia="en-GB"/>
              </w:rPr>
              <w:t>variation of deferred tax assets and deferred tax liabilities</w:t>
            </w:r>
          </w:p>
        </w:tc>
      </w:tr>
      <w:tr w:rsidR="00B52059" w:rsidRPr="00B52059" w:rsidTr="00E47A38">
        <w:tblPrEx>
          <w:tblW w:w="9214" w:type="dxa"/>
          <w:tblInd w:w="108" w:type="dxa"/>
          <w:tblPrExChange w:id="170" w:author="Author">
            <w:tblPrEx>
              <w:tblW w:w="9214" w:type="dxa"/>
              <w:tblInd w:w="108" w:type="dxa"/>
            </w:tblPrEx>
          </w:tblPrExChange>
        </w:tblPrEx>
        <w:trPr>
          <w:trHeight w:val="300"/>
          <w:trPrChange w:id="171" w:author="Author">
            <w:trPr>
              <w:gridAfter w:val="0"/>
              <w:trHeight w:val="300"/>
            </w:trPr>
          </w:trPrChange>
        </w:trPr>
        <w:tc>
          <w:tcPr>
            <w:tcW w:w="1539" w:type="dxa"/>
            <w:vMerge w:val="restart"/>
            <w:tcBorders>
              <w:top w:val="single" w:sz="4" w:space="0" w:color="auto"/>
              <w:left w:val="single" w:sz="4" w:space="0" w:color="auto"/>
              <w:bottom w:val="single" w:sz="4" w:space="0" w:color="auto"/>
              <w:right w:val="single" w:sz="4" w:space="0" w:color="auto"/>
            </w:tcBorders>
            <w:shd w:val="clear" w:color="auto" w:fill="auto"/>
            <w:hideMark/>
            <w:tcPrChange w:id="172" w:author="Author">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B50002" w:rsidRPr="00B52059" w:rsidRDefault="007513DE">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C0030/</w:t>
            </w:r>
            <w:r w:rsidR="00307020" w:rsidRPr="00B52059">
              <w:rPr>
                <w:rFonts w:ascii="Times New Roman" w:eastAsia="Times New Roman" w:hAnsi="Times New Roman" w:cs="Times New Roman"/>
                <w:sz w:val="20"/>
                <w:szCs w:val="20"/>
                <w:lang w:eastAsia="en-GB"/>
              </w:rPr>
              <w:t>R02</w:t>
            </w:r>
            <w:ins w:id="173" w:author="Author">
              <w:r w:rsidR="009B436A">
                <w:rPr>
                  <w:rFonts w:ascii="Times New Roman" w:eastAsia="Times New Roman" w:hAnsi="Times New Roman" w:cs="Times New Roman"/>
                  <w:sz w:val="20"/>
                  <w:szCs w:val="20"/>
                  <w:lang w:eastAsia="en-GB"/>
                </w:rPr>
                <w:t>3</w:t>
              </w:r>
            </w:ins>
            <w:del w:id="174" w:author="Author">
              <w:r w:rsidR="00307020" w:rsidRPr="00B52059" w:rsidDel="009B436A">
                <w:rPr>
                  <w:rFonts w:ascii="Times New Roman" w:eastAsia="Times New Roman" w:hAnsi="Times New Roman" w:cs="Times New Roman"/>
                  <w:sz w:val="20"/>
                  <w:szCs w:val="20"/>
                  <w:lang w:eastAsia="en-GB"/>
                </w:rPr>
                <w:delText>2</w:delText>
              </w:r>
            </w:del>
            <w:r w:rsidR="00307020" w:rsidRPr="00B52059">
              <w:rPr>
                <w:rFonts w:ascii="Times New Roman" w:eastAsia="Times New Roman" w:hAnsi="Times New Roman" w:cs="Times New Roman"/>
                <w:sz w:val="20"/>
                <w:szCs w:val="20"/>
                <w:lang w:eastAsia="en-GB"/>
              </w:rPr>
              <w:t>0</w:t>
            </w:r>
          </w:p>
          <w:p w:rsidR="00310737" w:rsidRPr="00336A93" w:rsidRDefault="00310737">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(V21)</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Change w:id="175" w:author="Author">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B50002" w:rsidRPr="00336A93" w:rsidRDefault="00B50002">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Income tax of the reporting period</w:t>
            </w:r>
          </w:p>
        </w:tc>
        <w:tc>
          <w:tcPr>
            <w:tcW w:w="4840" w:type="dxa"/>
            <w:vMerge w:val="restart"/>
            <w:tcBorders>
              <w:top w:val="single" w:sz="4" w:space="0" w:color="auto"/>
              <w:left w:val="single" w:sz="4" w:space="0" w:color="auto"/>
              <w:bottom w:val="single" w:sz="4" w:space="0" w:color="auto"/>
              <w:right w:val="single" w:sz="4" w:space="0" w:color="auto"/>
            </w:tcBorders>
            <w:shd w:val="clear" w:color="auto" w:fill="auto"/>
            <w:hideMark/>
            <w:tcPrChange w:id="176" w:author="Author">
              <w:tcPr>
                <w:tcW w:w="4961" w:type="dxa"/>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B50002" w:rsidRPr="00336A93" w:rsidRDefault="009B3A88">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B50002" w:rsidRPr="00336A93">
              <w:rPr>
                <w:rFonts w:ascii="Times New Roman" w:eastAsia="Times New Roman" w:hAnsi="Times New Roman" w:cs="Times New Roman"/>
                <w:sz w:val="20"/>
                <w:szCs w:val="20"/>
                <w:lang w:eastAsia="en-GB"/>
              </w:rPr>
              <w:t xml:space="preserve">mount of </w:t>
            </w:r>
            <w:r w:rsidR="00061113" w:rsidRPr="00336A93">
              <w:rPr>
                <w:rFonts w:ascii="Times New Roman" w:eastAsia="Times New Roman" w:hAnsi="Times New Roman" w:cs="Times New Roman"/>
                <w:sz w:val="20"/>
                <w:szCs w:val="20"/>
                <w:lang w:eastAsia="en-GB"/>
              </w:rPr>
              <w:t xml:space="preserve">corporate </w:t>
            </w:r>
            <w:r w:rsidR="00B50002" w:rsidRPr="00336A93">
              <w:rPr>
                <w:rFonts w:ascii="Times New Roman" w:eastAsia="Times New Roman" w:hAnsi="Times New Roman" w:cs="Times New Roman"/>
                <w:sz w:val="20"/>
                <w:szCs w:val="20"/>
                <w:lang w:eastAsia="en-GB"/>
              </w:rPr>
              <w:t xml:space="preserve">tax of the reporting period, as stated in the financial </w:t>
            </w:r>
            <w:r>
              <w:rPr>
                <w:rFonts w:ascii="Times New Roman" w:eastAsia="Times New Roman" w:hAnsi="Times New Roman" w:cs="Times New Roman"/>
                <w:sz w:val="20"/>
                <w:szCs w:val="20"/>
                <w:lang w:eastAsia="en-GB"/>
              </w:rPr>
              <w:t xml:space="preserve">statements </w:t>
            </w:r>
            <w:r w:rsidR="00B50002" w:rsidRPr="00336A93">
              <w:rPr>
                <w:rFonts w:ascii="Times New Roman" w:eastAsia="Times New Roman" w:hAnsi="Times New Roman" w:cs="Times New Roman"/>
                <w:sz w:val="20"/>
                <w:szCs w:val="20"/>
                <w:lang w:eastAsia="en-GB"/>
              </w:rPr>
              <w:t>of the reporting period.</w:t>
            </w:r>
          </w:p>
        </w:tc>
      </w:tr>
      <w:tr w:rsidR="00B52059" w:rsidRPr="00B52059" w:rsidTr="00E47A38">
        <w:tblPrEx>
          <w:tblW w:w="9214" w:type="dxa"/>
          <w:tblInd w:w="108" w:type="dxa"/>
          <w:tblPrExChange w:id="177" w:author="Author">
            <w:tblPrEx>
              <w:tblW w:w="9214" w:type="dxa"/>
              <w:tblInd w:w="108" w:type="dxa"/>
            </w:tblPrEx>
          </w:tblPrExChange>
        </w:tblPrEx>
        <w:trPr>
          <w:trHeight w:val="300"/>
          <w:trPrChange w:id="178" w:author="Author">
            <w:trPr>
              <w:gridAfter w:val="0"/>
              <w:trHeight w:val="300"/>
            </w:trPr>
          </w:trPrChange>
        </w:trPr>
        <w:tc>
          <w:tcPr>
            <w:tcW w:w="1539" w:type="dxa"/>
            <w:vMerge/>
            <w:tcBorders>
              <w:top w:val="single" w:sz="4" w:space="0" w:color="auto"/>
              <w:left w:val="single" w:sz="4" w:space="0" w:color="auto"/>
              <w:bottom w:val="single" w:sz="4" w:space="0" w:color="auto"/>
              <w:right w:val="single" w:sz="4" w:space="0" w:color="auto"/>
            </w:tcBorders>
            <w:hideMark/>
            <w:tcPrChange w:id="179" w:author="Author">
              <w:tcPr>
                <w:tcW w:w="1418" w:type="dxa"/>
                <w:gridSpan w:val="2"/>
                <w:vMerge/>
                <w:tcBorders>
                  <w:top w:val="single" w:sz="4" w:space="0" w:color="auto"/>
                  <w:left w:val="single" w:sz="4" w:space="0" w:color="auto"/>
                  <w:bottom w:val="single" w:sz="4" w:space="0" w:color="auto"/>
                  <w:right w:val="single" w:sz="4" w:space="0" w:color="auto"/>
                </w:tcBorders>
                <w:hideMark/>
              </w:tcPr>
            </w:tcPrChange>
          </w:tcPr>
          <w:p w:rsidR="00B50002" w:rsidRPr="00336A93" w:rsidRDefault="00B50002">
            <w:pPr>
              <w:spacing w:after="0" w:line="240" w:lineRule="auto"/>
              <w:rPr>
                <w:rFonts w:ascii="Times New Roman" w:eastAsia="Times New Roman" w:hAnsi="Times New Roman" w:cs="Times New Roman"/>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hideMark/>
            <w:tcPrChange w:id="180" w:author="Author">
              <w:tcPr>
                <w:tcW w:w="2835" w:type="dxa"/>
                <w:vMerge/>
                <w:tcBorders>
                  <w:top w:val="single" w:sz="4" w:space="0" w:color="auto"/>
                  <w:left w:val="single" w:sz="4" w:space="0" w:color="auto"/>
                  <w:bottom w:val="single" w:sz="4" w:space="0" w:color="auto"/>
                  <w:right w:val="single" w:sz="4" w:space="0" w:color="auto"/>
                </w:tcBorders>
                <w:hideMark/>
              </w:tcPr>
            </w:tcPrChange>
          </w:tcPr>
          <w:p w:rsidR="00B50002" w:rsidRPr="00336A93" w:rsidRDefault="00B50002">
            <w:pPr>
              <w:spacing w:after="0" w:line="240" w:lineRule="auto"/>
              <w:rPr>
                <w:rFonts w:ascii="Times New Roman" w:eastAsia="Times New Roman" w:hAnsi="Times New Roman" w:cs="Times New Roman"/>
                <w:sz w:val="20"/>
                <w:szCs w:val="20"/>
                <w:lang w:eastAsia="en-GB"/>
              </w:rPr>
            </w:pPr>
          </w:p>
        </w:tc>
        <w:tc>
          <w:tcPr>
            <w:tcW w:w="4840" w:type="dxa"/>
            <w:vMerge/>
            <w:tcBorders>
              <w:top w:val="single" w:sz="4" w:space="0" w:color="auto"/>
              <w:left w:val="single" w:sz="4" w:space="0" w:color="auto"/>
              <w:bottom w:val="single" w:sz="4" w:space="0" w:color="auto"/>
              <w:right w:val="single" w:sz="4" w:space="0" w:color="auto"/>
            </w:tcBorders>
            <w:hideMark/>
            <w:tcPrChange w:id="181" w:author="Author">
              <w:tcPr>
                <w:tcW w:w="4961" w:type="dxa"/>
                <w:vMerge/>
                <w:tcBorders>
                  <w:top w:val="single" w:sz="4" w:space="0" w:color="auto"/>
                  <w:left w:val="single" w:sz="4" w:space="0" w:color="auto"/>
                  <w:bottom w:val="single" w:sz="4" w:space="0" w:color="auto"/>
                  <w:right w:val="single" w:sz="4" w:space="0" w:color="auto"/>
                </w:tcBorders>
                <w:hideMark/>
              </w:tcPr>
            </w:tcPrChange>
          </w:tcPr>
          <w:p w:rsidR="00B50002" w:rsidRPr="00336A93" w:rsidRDefault="00B50002">
            <w:pPr>
              <w:spacing w:after="0" w:line="240" w:lineRule="auto"/>
              <w:rPr>
                <w:rFonts w:ascii="Times New Roman" w:eastAsia="Times New Roman" w:hAnsi="Times New Roman" w:cs="Times New Roman"/>
                <w:sz w:val="20"/>
                <w:szCs w:val="20"/>
                <w:lang w:eastAsia="en-GB"/>
              </w:rPr>
            </w:pPr>
          </w:p>
        </w:tc>
      </w:tr>
      <w:tr w:rsidR="00B52059" w:rsidRPr="00B52059" w:rsidTr="00E47A38">
        <w:tblPrEx>
          <w:tblW w:w="9214" w:type="dxa"/>
          <w:tblInd w:w="108" w:type="dxa"/>
          <w:tblPrExChange w:id="182" w:author="Author">
            <w:tblPrEx>
              <w:tblW w:w="9214" w:type="dxa"/>
              <w:tblInd w:w="108" w:type="dxa"/>
            </w:tblPrEx>
          </w:tblPrExChange>
        </w:tblPrEx>
        <w:trPr>
          <w:trHeight w:val="300"/>
          <w:trPrChange w:id="183" w:author="Author">
            <w:trPr>
              <w:gridAfter w:val="0"/>
              <w:trHeight w:val="300"/>
            </w:trPr>
          </w:trPrChange>
        </w:trPr>
        <w:tc>
          <w:tcPr>
            <w:tcW w:w="1539" w:type="dxa"/>
            <w:vMerge w:val="restart"/>
            <w:tcBorders>
              <w:top w:val="nil"/>
              <w:left w:val="single" w:sz="4" w:space="0" w:color="auto"/>
              <w:bottom w:val="single" w:sz="4" w:space="0" w:color="auto"/>
              <w:right w:val="single" w:sz="4" w:space="0" w:color="auto"/>
            </w:tcBorders>
            <w:shd w:val="clear" w:color="auto" w:fill="auto"/>
            <w:hideMark/>
            <w:tcPrChange w:id="184" w:author="Author">
              <w:tcPr>
                <w:tcW w:w="1418" w:type="dxa"/>
                <w:gridSpan w:val="2"/>
                <w:vMerge w:val="restart"/>
                <w:tcBorders>
                  <w:top w:val="nil"/>
                  <w:left w:val="single" w:sz="4" w:space="0" w:color="auto"/>
                  <w:bottom w:val="single" w:sz="4" w:space="0" w:color="auto"/>
                  <w:right w:val="single" w:sz="4" w:space="0" w:color="auto"/>
                </w:tcBorders>
                <w:shd w:val="clear" w:color="auto" w:fill="auto"/>
                <w:hideMark/>
              </w:tcPr>
            </w:tcPrChange>
          </w:tcPr>
          <w:p w:rsidR="00B50002" w:rsidRPr="00B52059" w:rsidRDefault="007513DE">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C0030/</w:t>
            </w:r>
            <w:r w:rsidR="00307020" w:rsidRPr="00B52059">
              <w:rPr>
                <w:rFonts w:ascii="Times New Roman" w:eastAsia="Times New Roman" w:hAnsi="Times New Roman" w:cs="Times New Roman"/>
                <w:sz w:val="20"/>
                <w:szCs w:val="20"/>
                <w:lang w:eastAsia="en-GB"/>
              </w:rPr>
              <w:t>R02</w:t>
            </w:r>
            <w:ins w:id="185" w:author="Author">
              <w:r w:rsidR="009B436A">
                <w:rPr>
                  <w:rFonts w:ascii="Times New Roman" w:eastAsia="Times New Roman" w:hAnsi="Times New Roman" w:cs="Times New Roman"/>
                  <w:sz w:val="20"/>
                  <w:szCs w:val="20"/>
                  <w:lang w:eastAsia="en-GB"/>
                </w:rPr>
                <w:t>4</w:t>
              </w:r>
            </w:ins>
            <w:del w:id="186" w:author="Author">
              <w:r w:rsidR="00307020" w:rsidRPr="00B52059" w:rsidDel="009B436A">
                <w:rPr>
                  <w:rFonts w:ascii="Times New Roman" w:eastAsia="Times New Roman" w:hAnsi="Times New Roman" w:cs="Times New Roman"/>
                  <w:sz w:val="20"/>
                  <w:szCs w:val="20"/>
                  <w:lang w:eastAsia="en-GB"/>
                </w:rPr>
                <w:delText>3</w:delText>
              </w:r>
            </w:del>
            <w:r w:rsidR="00307020" w:rsidRPr="00B52059">
              <w:rPr>
                <w:rFonts w:ascii="Times New Roman" w:eastAsia="Times New Roman" w:hAnsi="Times New Roman" w:cs="Times New Roman"/>
                <w:sz w:val="20"/>
                <w:szCs w:val="20"/>
                <w:lang w:eastAsia="en-GB"/>
              </w:rPr>
              <w:t>0</w:t>
            </w:r>
          </w:p>
          <w:p w:rsidR="00310737" w:rsidRPr="00336A93" w:rsidRDefault="00310737">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(V22)</w:t>
            </w:r>
          </w:p>
        </w:tc>
        <w:tc>
          <w:tcPr>
            <w:tcW w:w="2835" w:type="dxa"/>
            <w:vMerge w:val="restart"/>
            <w:tcBorders>
              <w:top w:val="nil"/>
              <w:left w:val="single" w:sz="4" w:space="0" w:color="auto"/>
              <w:bottom w:val="single" w:sz="4" w:space="0" w:color="auto"/>
              <w:right w:val="single" w:sz="4" w:space="0" w:color="auto"/>
            </w:tcBorders>
            <w:shd w:val="clear" w:color="auto" w:fill="auto"/>
            <w:hideMark/>
            <w:tcPrChange w:id="187" w:author="Author">
              <w:tcPr>
                <w:tcW w:w="2835" w:type="dxa"/>
                <w:vMerge w:val="restart"/>
                <w:tcBorders>
                  <w:top w:val="nil"/>
                  <w:left w:val="single" w:sz="4" w:space="0" w:color="auto"/>
                  <w:bottom w:val="single" w:sz="4" w:space="0" w:color="auto"/>
                  <w:right w:val="single" w:sz="4" w:space="0" w:color="auto"/>
                </w:tcBorders>
                <w:shd w:val="clear" w:color="auto" w:fill="auto"/>
                <w:hideMark/>
              </w:tcPr>
            </w:tcPrChange>
          </w:tcPr>
          <w:p w:rsidR="00B50002" w:rsidRPr="00336A93" w:rsidRDefault="00B50002">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Dividend distribution</w:t>
            </w:r>
          </w:p>
        </w:tc>
        <w:tc>
          <w:tcPr>
            <w:tcW w:w="4840" w:type="dxa"/>
            <w:vMerge w:val="restart"/>
            <w:tcBorders>
              <w:top w:val="nil"/>
              <w:left w:val="single" w:sz="4" w:space="0" w:color="auto"/>
              <w:bottom w:val="single" w:sz="4" w:space="0" w:color="auto"/>
              <w:right w:val="single" w:sz="4" w:space="0" w:color="auto"/>
            </w:tcBorders>
            <w:shd w:val="clear" w:color="auto" w:fill="auto"/>
            <w:hideMark/>
            <w:tcPrChange w:id="188" w:author="Author">
              <w:tcPr>
                <w:tcW w:w="4961" w:type="dxa"/>
                <w:vMerge w:val="restart"/>
                <w:tcBorders>
                  <w:top w:val="nil"/>
                  <w:left w:val="single" w:sz="4" w:space="0" w:color="auto"/>
                  <w:bottom w:val="single" w:sz="4" w:space="0" w:color="auto"/>
                  <w:right w:val="single" w:sz="4" w:space="0" w:color="auto"/>
                </w:tcBorders>
                <w:shd w:val="clear" w:color="auto" w:fill="auto"/>
                <w:hideMark/>
              </w:tcPr>
            </w:tcPrChange>
          </w:tcPr>
          <w:p w:rsidR="00B50002" w:rsidRPr="00336A93" w:rsidRDefault="009B3A88">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B50002" w:rsidRPr="00336A93">
              <w:rPr>
                <w:rFonts w:ascii="Times New Roman" w:eastAsia="Times New Roman" w:hAnsi="Times New Roman" w:cs="Times New Roman"/>
                <w:sz w:val="20"/>
                <w:szCs w:val="20"/>
                <w:lang w:eastAsia="en-GB"/>
              </w:rPr>
              <w:t xml:space="preserve">mount of dividend distributed during the reporting period, as stated in the financial </w:t>
            </w:r>
            <w:r>
              <w:rPr>
                <w:rFonts w:ascii="Times New Roman" w:eastAsia="Times New Roman" w:hAnsi="Times New Roman" w:cs="Times New Roman"/>
                <w:sz w:val="20"/>
                <w:szCs w:val="20"/>
                <w:lang w:eastAsia="en-GB"/>
              </w:rPr>
              <w:t xml:space="preserve">statements </w:t>
            </w:r>
            <w:r w:rsidR="00B50002" w:rsidRPr="00336A93">
              <w:rPr>
                <w:rFonts w:ascii="Times New Roman" w:eastAsia="Times New Roman" w:hAnsi="Times New Roman" w:cs="Times New Roman"/>
                <w:sz w:val="20"/>
                <w:szCs w:val="20"/>
                <w:lang w:eastAsia="en-GB"/>
              </w:rPr>
              <w:t>of the reporting period.</w:t>
            </w:r>
          </w:p>
        </w:tc>
      </w:tr>
      <w:tr w:rsidR="00B50002" w:rsidRPr="00B80A33" w:rsidTr="00E47A38">
        <w:tblPrEx>
          <w:tblW w:w="9214" w:type="dxa"/>
          <w:tblInd w:w="108" w:type="dxa"/>
          <w:tblPrExChange w:id="189" w:author="Author">
            <w:tblPrEx>
              <w:tblW w:w="9214" w:type="dxa"/>
              <w:tblInd w:w="108" w:type="dxa"/>
            </w:tblPrEx>
          </w:tblPrExChange>
        </w:tblPrEx>
        <w:trPr>
          <w:trHeight w:val="300"/>
          <w:trPrChange w:id="190" w:author="Author">
            <w:trPr>
              <w:gridAfter w:val="0"/>
              <w:trHeight w:val="300"/>
            </w:trPr>
          </w:trPrChange>
        </w:trPr>
        <w:tc>
          <w:tcPr>
            <w:tcW w:w="1539" w:type="dxa"/>
            <w:vMerge/>
            <w:tcBorders>
              <w:top w:val="nil"/>
              <w:left w:val="single" w:sz="4" w:space="0" w:color="auto"/>
              <w:bottom w:val="single" w:sz="4" w:space="0" w:color="auto"/>
              <w:right w:val="single" w:sz="4" w:space="0" w:color="auto"/>
            </w:tcBorders>
            <w:hideMark/>
            <w:tcPrChange w:id="191" w:author="Author">
              <w:tcPr>
                <w:tcW w:w="1418" w:type="dxa"/>
                <w:gridSpan w:val="2"/>
                <w:vMerge/>
                <w:tcBorders>
                  <w:top w:val="nil"/>
                  <w:left w:val="single" w:sz="4" w:space="0" w:color="auto"/>
                  <w:bottom w:val="single" w:sz="4" w:space="0" w:color="auto"/>
                  <w:right w:val="single" w:sz="4" w:space="0" w:color="auto"/>
                </w:tcBorders>
                <w:hideMark/>
              </w:tcPr>
            </w:tcPrChange>
          </w:tcPr>
          <w:p w:rsidR="00B50002" w:rsidRPr="00583C43" w:rsidRDefault="00B50002">
            <w:pPr>
              <w:spacing w:after="0" w:line="240" w:lineRule="auto"/>
              <w:rPr>
                <w:rFonts w:ascii="Times New Roman" w:eastAsia="Times New Roman" w:hAnsi="Times New Roman" w:cs="Times New Roman"/>
                <w:sz w:val="20"/>
                <w:szCs w:val="20"/>
                <w:lang w:eastAsia="en-GB"/>
              </w:rPr>
            </w:pPr>
          </w:p>
        </w:tc>
        <w:tc>
          <w:tcPr>
            <w:tcW w:w="2835" w:type="dxa"/>
            <w:vMerge/>
            <w:tcBorders>
              <w:top w:val="nil"/>
              <w:left w:val="single" w:sz="4" w:space="0" w:color="auto"/>
              <w:bottom w:val="single" w:sz="4" w:space="0" w:color="auto"/>
              <w:right w:val="single" w:sz="4" w:space="0" w:color="auto"/>
            </w:tcBorders>
            <w:hideMark/>
            <w:tcPrChange w:id="192" w:author="Author">
              <w:tcPr>
                <w:tcW w:w="2835" w:type="dxa"/>
                <w:vMerge/>
                <w:tcBorders>
                  <w:top w:val="nil"/>
                  <w:left w:val="single" w:sz="4" w:space="0" w:color="auto"/>
                  <w:bottom w:val="single" w:sz="4" w:space="0" w:color="auto"/>
                  <w:right w:val="single" w:sz="4" w:space="0" w:color="auto"/>
                </w:tcBorders>
                <w:hideMark/>
              </w:tcPr>
            </w:tcPrChange>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4840" w:type="dxa"/>
            <w:vMerge/>
            <w:tcBorders>
              <w:top w:val="nil"/>
              <w:left w:val="single" w:sz="4" w:space="0" w:color="auto"/>
              <w:bottom w:val="single" w:sz="4" w:space="0" w:color="auto"/>
              <w:right w:val="single" w:sz="4" w:space="0" w:color="auto"/>
            </w:tcBorders>
            <w:hideMark/>
            <w:tcPrChange w:id="193" w:author="Author">
              <w:tcPr>
                <w:tcW w:w="4961" w:type="dxa"/>
                <w:vMerge/>
                <w:tcBorders>
                  <w:top w:val="nil"/>
                  <w:left w:val="single" w:sz="4" w:space="0" w:color="auto"/>
                  <w:bottom w:val="single" w:sz="4" w:space="0" w:color="auto"/>
                  <w:right w:val="single" w:sz="4" w:space="0" w:color="auto"/>
                </w:tcBorders>
                <w:hideMark/>
              </w:tcPr>
            </w:tcPrChange>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r>
      <w:tr w:rsidR="00B50002" w:rsidRPr="00AF10CD" w:rsidTr="00E47A38">
        <w:tblPrEx>
          <w:tblW w:w="9214" w:type="dxa"/>
          <w:tblInd w:w="108" w:type="dxa"/>
          <w:tblPrExChange w:id="194" w:author="Author">
            <w:tblPrEx>
              <w:tblW w:w="9214" w:type="dxa"/>
              <w:tblInd w:w="108" w:type="dxa"/>
            </w:tblPrEx>
          </w:tblPrExChange>
        </w:tblPrEx>
        <w:trPr>
          <w:trHeight w:val="300"/>
          <w:trPrChange w:id="195" w:author="Author">
            <w:trPr>
              <w:gridAfter w:val="0"/>
              <w:trHeight w:val="300"/>
            </w:trPr>
          </w:trPrChange>
        </w:trPr>
        <w:tc>
          <w:tcPr>
            <w:tcW w:w="1539" w:type="dxa"/>
            <w:vMerge w:val="restart"/>
            <w:tcBorders>
              <w:top w:val="single" w:sz="4" w:space="0" w:color="auto"/>
              <w:left w:val="single" w:sz="4" w:space="0" w:color="auto"/>
              <w:bottom w:val="single" w:sz="4" w:space="0" w:color="auto"/>
              <w:right w:val="single" w:sz="4" w:space="0" w:color="auto"/>
            </w:tcBorders>
            <w:shd w:val="clear" w:color="auto" w:fill="auto"/>
            <w:tcPrChange w:id="196" w:author="Author">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tcPr>
            </w:tcPrChange>
          </w:tcPr>
          <w:p w:rsidR="00B50002" w:rsidRDefault="007513D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R02</w:t>
            </w:r>
            <w:ins w:id="197" w:author="Author">
              <w:r w:rsidR="009B436A">
                <w:rPr>
                  <w:rFonts w:ascii="Times New Roman" w:eastAsia="Times New Roman" w:hAnsi="Times New Roman" w:cs="Times New Roman"/>
                  <w:sz w:val="20"/>
                  <w:szCs w:val="20"/>
                  <w:lang w:eastAsia="en-GB"/>
                </w:rPr>
                <w:t>5</w:t>
              </w:r>
            </w:ins>
            <w:del w:id="198" w:author="Author">
              <w:r w:rsidR="00307020" w:rsidDel="009B436A">
                <w:rPr>
                  <w:rFonts w:ascii="Times New Roman" w:eastAsia="Times New Roman" w:hAnsi="Times New Roman" w:cs="Times New Roman"/>
                  <w:sz w:val="20"/>
                  <w:szCs w:val="20"/>
                  <w:lang w:eastAsia="en-GB"/>
                </w:rPr>
                <w:delText>4</w:delText>
              </w:r>
            </w:del>
            <w:r w:rsidR="00307020">
              <w:rPr>
                <w:rFonts w:ascii="Times New Roman" w:eastAsia="Times New Roman" w:hAnsi="Times New Roman" w:cs="Times New Roman"/>
                <w:sz w:val="20"/>
                <w:szCs w:val="20"/>
                <w:lang w:eastAsia="en-GB"/>
              </w:rPr>
              <w:t>0</w:t>
            </w:r>
          </w:p>
          <w:p w:rsidR="00310737" w:rsidRPr="00583C43" w:rsidRDefault="003107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(V23)</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Change w:id="199" w:author="Author">
              <w:tcPr>
                <w:tcW w:w="2835" w:type="dxa"/>
                <w:vMerge w:val="restart"/>
                <w:tcBorders>
                  <w:top w:val="single" w:sz="4" w:space="0" w:color="auto"/>
                  <w:left w:val="single" w:sz="4" w:space="0" w:color="auto"/>
                  <w:bottom w:val="single" w:sz="4" w:space="0" w:color="auto"/>
                  <w:right w:val="single" w:sz="4" w:space="0" w:color="auto"/>
                </w:tcBorders>
                <w:shd w:val="clear" w:color="auto" w:fill="auto"/>
              </w:tcPr>
            </w:tcPrChange>
          </w:tcPr>
          <w:p w:rsidR="00B50002" w:rsidRPr="00583C43" w:rsidRDefault="00B50002" w:rsidP="001B768E">
            <w:pPr>
              <w:spacing w:after="0" w:line="240" w:lineRule="auto"/>
              <w:rPr>
                <w:rFonts w:ascii="Times New Roman" w:eastAsia="Times New Roman" w:hAnsi="Times New Roman" w:cs="Times New Roman"/>
                <w:sz w:val="20"/>
                <w:szCs w:val="20"/>
                <w:lang w:eastAsia="en-GB"/>
              </w:rPr>
            </w:pPr>
            <w:r w:rsidRPr="00583C43">
              <w:rPr>
                <w:rFonts w:ascii="Times New Roman" w:eastAsia="Times New Roman" w:hAnsi="Times New Roman" w:cs="Times New Roman"/>
                <w:sz w:val="20"/>
                <w:szCs w:val="20"/>
                <w:lang w:eastAsia="en-GB"/>
              </w:rPr>
              <w:t xml:space="preserve">Other </w:t>
            </w:r>
            <w:del w:id="200" w:author="Author">
              <w:r w:rsidRPr="00583C43" w:rsidDel="001B768E">
                <w:rPr>
                  <w:rFonts w:ascii="Times New Roman" w:eastAsia="Times New Roman" w:hAnsi="Times New Roman" w:cs="Times New Roman"/>
                  <w:sz w:val="20"/>
                  <w:szCs w:val="20"/>
                  <w:lang w:eastAsia="en-GB"/>
                </w:rPr>
                <w:delText xml:space="preserve">changes </w:delText>
              </w:r>
            </w:del>
            <w:ins w:id="201" w:author="Author">
              <w:r w:rsidR="001B768E">
                <w:rPr>
                  <w:rFonts w:ascii="Times New Roman" w:eastAsia="Times New Roman" w:hAnsi="Times New Roman" w:cs="Times New Roman"/>
                  <w:sz w:val="20"/>
                  <w:szCs w:val="20"/>
                  <w:lang w:eastAsia="en-GB"/>
                </w:rPr>
                <w:t>variation</w:t>
              </w:r>
              <w:r w:rsidR="001B768E" w:rsidRPr="00583C43">
                <w:rPr>
                  <w:rFonts w:ascii="Times New Roman" w:eastAsia="Times New Roman" w:hAnsi="Times New Roman" w:cs="Times New Roman"/>
                  <w:sz w:val="20"/>
                  <w:szCs w:val="20"/>
                  <w:lang w:eastAsia="en-GB"/>
                </w:rPr>
                <w:t xml:space="preserve">s </w:t>
              </w:r>
            </w:ins>
            <w:r w:rsidRPr="00583C43">
              <w:rPr>
                <w:rFonts w:ascii="Times New Roman" w:eastAsia="Times New Roman" w:hAnsi="Times New Roman" w:cs="Times New Roman"/>
                <w:sz w:val="20"/>
                <w:szCs w:val="20"/>
                <w:lang w:eastAsia="en-GB"/>
              </w:rPr>
              <w:t>in Excess of Assets over Liabilities</w:t>
            </w:r>
          </w:p>
        </w:tc>
        <w:tc>
          <w:tcPr>
            <w:tcW w:w="4840" w:type="dxa"/>
            <w:vMerge w:val="restart"/>
            <w:tcBorders>
              <w:top w:val="single" w:sz="4" w:space="0" w:color="auto"/>
              <w:left w:val="single" w:sz="4" w:space="0" w:color="auto"/>
              <w:bottom w:val="single" w:sz="4" w:space="0" w:color="auto"/>
              <w:right w:val="single" w:sz="4" w:space="0" w:color="auto"/>
            </w:tcBorders>
            <w:shd w:val="clear" w:color="auto" w:fill="auto"/>
            <w:tcPrChange w:id="202" w:author="Author">
              <w:tcPr>
                <w:tcW w:w="4961" w:type="dxa"/>
                <w:vMerge w:val="restart"/>
                <w:tcBorders>
                  <w:top w:val="single" w:sz="4" w:space="0" w:color="auto"/>
                  <w:left w:val="single" w:sz="4" w:space="0" w:color="auto"/>
                  <w:bottom w:val="single" w:sz="4" w:space="0" w:color="auto"/>
                  <w:right w:val="single" w:sz="4" w:space="0" w:color="auto"/>
                </w:tcBorders>
                <w:shd w:val="clear" w:color="auto" w:fill="auto"/>
              </w:tcPr>
            </w:tcPrChange>
          </w:tcPr>
          <w:p w:rsidR="00B50002" w:rsidRPr="00583C43" w:rsidRDefault="00B50002" w:rsidP="001B768E">
            <w:pPr>
              <w:spacing w:after="0" w:line="240" w:lineRule="auto"/>
              <w:rPr>
                <w:rFonts w:ascii="Times New Roman" w:eastAsia="Times New Roman" w:hAnsi="Times New Roman" w:cs="Times New Roman"/>
                <w:sz w:val="20"/>
                <w:szCs w:val="20"/>
                <w:lang w:eastAsia="en-GB"/>
              </w:rPr>
            </w:pPr>
            <w:r w:rsidRPr="00583C43">
              <w:rPr>
                <w:rFonts w:ascii="Times New Roman" w:eastAsia="Times New Roman" w:hAnsi="Times New Roman" w:cs="Times New Roman"/>
                <w:sz w:val="20"/>
                <w:szCs w:val="20"/>
                <w:lang w:eastAsia="en-GB"/>
              </w:rPr>
              <w:t xml:space="preserve">The remaining </w:t>
            </w:r>
            <w:del w:id="203" w:author="Author">
              <w:r w:rsidRPr="00583C43" w:rsidDel="001B768E">
                <w:rPr>
                  <w:rFonts w:ascii="Times New Roman" w:eastAsia="Times New Roman" w:hAnsi="Times New Roman" w:cs="Times New Roman"/>
                  <w:sz w:val="20"/>
                  <w:szCs w:val="20"/>
                  <w:lang w:eastAsia="en-GB"/>
                </w:rPr>
                <w:delText xml:space="preserve">changes </w:delText>
              </w:r>
            </w:del>
            <w:ins w:id="204" w:author="Author">
              <w:r w:rsidR="001B768E">
                <w:rPr>
                  <w:rFonts w:ascii="Times New Roman" w:eastAsia="Times New Roman" w:hAnsi="Times New Roman" w:cs="Times New Roman"/>
                  <w:sz w:val="20"/>
                  <w:szCs w:val="20"/>
                  <w:lang w:eastAsia="en-GB"/>
                </w:rPr>
                <w:t>variations</w:t>
              </w:r>
              <w:r w:rsidR="001B768E" w:rsidRPr="00583C43">
                <w:rPr>
                  <w:rFonts w:ascii="Times New Roman" w:eastAsia="Times New Roman" w:hAnsi="Times New Roman" w:cs="Times New Roman"/>
                  <w:sz w:val="20"/>
                  <w:szCs w:val="20"/>
                  <w:lang w:eastAsia="en-GB"/>
                </w:rPr>
                <w:t xml:space="preserve"> </w:t>
              </w:r>
            </w:ins>
            <w:r w:rsidRPr="00583C43">
              <w:rPr>
                <w:rFonts w:ascii="Times New Roman" w:eastAsia="Times New Roman" w:hAnsi="Times New Roman" w:cs="Times New Roman"/>
                <w:sz w:val="20"/>
                <w:szCs w:val="20"/>
                <w:lang w:eastAsia="en-GB"/>
              </w:rPr>
              <w:t xml:space="preserve">in the excess </w:t>
            </w:r>
            <w:r w:rsidR="009B3A88">
              <w:rPr>
                <w:rFonts w:ascii="Times New Roman" w:eastAsia="Times New Roman" w:hAnsi="Times New Roman" w:cs="Times New Roman"/>
                <w:sz w:val="20"/>
                <w:szCs w:val="20"/>
                <w:lang w:eastAsia="en-GB"/>
              </w:rPr>
              <w:t xml:space="preserve">of assets </w:t>
            </w:r>
            <w:r w:rsidRPr="00583C43">
              <w:rPr>
                <w:rFonts w:ascii="Times New Roman" w:eastAsia="Times New Roman" w:hAnsi="Times New Roman" w:cs="Times New Roman"/>
                <w:sz w:val="20"/>
                <w:szCs w:val="20"/>
                <w:lang w:eastAsia="en-GB"/>
              </w:rPr>
              <w:t>over liabilities</w:t>
            </w:r>
            <w:r w:rsidR="009B3A88">
              <w:rPr>
                <w:rFonts w:ascii="Times New Roman" w:eastAsia="Times New Roman" w:hAnsi="Times New Roman" w:cs="Times New Roman"/>
                <w:sz w:val="20"/>
                <w:szCs w:val="20"/>
                <w:lang w:eastAsia="en-GB"/>
              </w:rPr>
              <w:t>.</w:t>
            </w:r>
            <w:r w:rsidRPr="00583C43">
              <w:rPr>
                <w:rFonts w:ascii="Times New Roman" w:eastAsia="Times New Roman" w:hAnsi="Times New Roman" w:cs="Times New Roman"/>
                <w:sz w:val="20"/>
                <w:szCs w:val="20"/>
                <w:lang w:eastAsia="en-GB"/>
              </w:rPr>
              <w:t xml:space="preserve"> </w:t>
            </w:r>
          </w:p>
        </w:tc>
      </w:tr>
      <w:tr w:rsidR="00B50002" w:rsidRPr="00B80A33" w:rsidTr="00E47A38">
        <w:tblPrEx>
          <w:tblW w:w="9214" w:type="dxa"/>
          <w:tblInd w:w="108" w:type="dxa"/>
          <w:tblPrExChange w:id="205" w:author="Author">
            <w:tblPrEx>
              <w:tblW w:w="9214" w:type="dxa"/>
              <w:tblInd w:w="108" w:type="dxa"/>
            </w:tblPrEx>
          </w:tblPrExChange>
        </w:tblPrEx>
        <w:trPr>
          <w:trHeight w:val="248"/>
          <w:trPrChange w:id="206" w:author="Author">
            <w:trPr>
              <w:gridAfter w:val="0"/>
              <w:trHeight w:val="248"/>
            </w:trPr>
          </w:trPrChange>
        </w:trPr>
        <w:tc>
          <w:tcPr>
            <w:tcW w:w="1539" w:type="dxa"/>
            <w:vMerge/>
            <w:tcBorders>
              <w:top w:val="single" w:sz="4" w:space="0" w:color="auto"/>
              <w:left w:val="single" w:sz="4" w:space="0" w:color="auto"/>
              <w:bottom w:val="single" w:sz="4" w:space="0" w:color="auto"/>
              <w:right w:val="single" w:sz="4" w:space="0" w:color="auto"/>
            </w:tcBorders>
            <w:tcPrChange w:id="207" w:author="Author">
              <w:tcPr>
                <w:tcW w:w="1418" w:type="dxa"/>
                <w:gridSpan w:val="2"/>
                <w:vMerge/>
                <w:tcBorders>
                  <w:top w:val="single" w:sz="4" w:space="0" w:color="auto"/>
                  <w:left w:val="single" w:sz="4" w:space="0" w:color="auto"/>
                  <w:bottom w:val="single" w:sz="4" w:space="0" w:color="auto"/>
                  <w:right w:val="single" w:sz="4" w:space="0" w:color="auto"/>
                </w:tcBorders>
              </w:tcPr>
            </w:tcPrChange>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tcPrChange w:id="208" w:author="Author">
              <w:tcPr>
                <w:tcW w:w="2835" w:type="dxa"/>
                <w:vMerge/>
                <w:tcBorders>
                  <w:top w:val="single" w:sz="4" w:space="0" w:color="auto"/>
                  <w:left w:val="single" w:sz="4" w:space="0" w:color="auto"/>
                  <w:bottom w:val="single" w:sz="4" w:space="0" w:color="auto"/>
                  <w:right w:val="single" w:sz="4" w:space="0" w:color="auto"/>
                </w:tcBorders>
              </w:tcPr>
            </w:tcPrChange>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4840" w:type="dxa"/>
            <w:vMerge/>
            <w:tcBorders>
              <w:top w:val="single" w:sz="4" w:space="0" w:color="auto"/>
              <w:left w:val="single" w:sz="4" w:space="0" w:color="auto"/>
              <w:bottom w:val="single" w:sz="4" w:space="0" w:color="auto"/>
              <w:right w:val="single" w:sz="4" w:space="0" w:color="auto"/>
            </w:tcBorders>
            <w:tcPrChange w:id="209" w:author="Author">
              <w:tcPr>
                <w:tcW w:w="4961" w:type="dxa"/>
                <w:vMerge/>
                <w:tcBorders>
                  <w:top w:val="single" w:sz="4" w:space="0" w:color="auto"/>
                  <w:left w:val="single" w:sz="4" w:space="0" w:color="auto"/>
                  <w:bottom w:val="single" w:sz="4" w:space="0" w:color="auto"/>
                  <w:right w:val="single" w:sz="4" w:space="0" w:color="auto"/>
                </w:tcBorders>
              </w:tcPr>
            </w:tcPrChange>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r>
    </w:tbl>
    <w:p w:rsidR="006E4A52" w:rsidRDefault="006E4A52"/>
    <w:sectPr w:rsidR="006E4A52" w:rsidSect="00792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06579"/>
    <w:multiLevelType w:val="hybridMultilevel"/>
    <w:tmpl w:val="F9EEB0C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F341C0D"/>
    <w:multiLevelType w:val="hybridMultilevel"/>
    <w:tmpl w:val="A60226F2"/>
    <w:lvl w:ilvl="0" w:tplc="F8CAFE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revisionView w:formatting="0"/>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92C1B"/>
    <w:rsid w:val="000558F5"/>
    <w:rsid w:val="00061113"/>
    <w:rsid w:val="00073302"/>
    <w:rsid w:val="000822C3"/>
    <w:rsid w:val="0009495E"/>
    <w:rsid w:val="0009625C"/>
    <w:rsid w:val="00114023"/>
    <w:rsid w:val="00120E76"/>
    <w:rsid w:val="001460CA"/>
    <w:rsid w:val="001B768E"/>
    <w:rsid w:val="001D4A49"/>
    <w:rsid w:val="002B31F9"/>
    <w:rsid w:val="002D5593"/>
    <w:rsid w:val="002E4873"/>
    <w:rsid w:val="00304E4E"/>
    <w:rsid w:val="00307020"/>
    <w:rsid w:val="00310737"/>
    <w:rsid w:val="00327D1B"/>
    <w:rsid w:val="00335230"/>
    <w:rsid w:val="00336A93"/>
    <w:rsid w:val="003A43B3"/>
    <w:rsid w:val="003E5E2C"/>
    <w:rsid w:val="00452AEE"/>
    <w:rsid w:val="00482539"/>
    <w:rsid w:val="004A18E3"/>
    <w:rsid w:val="004E24AD"/>
    <w:rsid w:val="005113F6"/>
    <w:rsid w:val="005446B2"/>
    <w:rsid w:val="00583C43"/>
    <w:rsid w:val="00590B4F"/>
    <w:rsid w:val="005D4C11"/>
    <w:rsid w:val="005E094B"/>
    <w:rsid w:val="005F426C"/>
    <w:rsid w:val="00610417"/>
    <w:rsid w:val="00620823"/>
    <w:rsid w:val="006678A3"/>
    <w:rsid w:val="006E4A52"/>
    <w:rsid w:val="006F4786"/>
    <w:rsid w:val="007513DE"/>
    <w:rsid w:val="00786A7A"/>
    <w:rsid w:val="00792C1B"/>
    <w:rsid w:val="007A0B90"/>
    <w:rsid w:val="007B5A68"/>
    <w:rsid w:val="008C76EB"/>
    <w:rsid w:val="008D2225"/>
    <w:rsid w:val="008D593F"/>
    <w:rsid w:val="00922B9F"/>
    <w:rsid w:val="009440A9"/>
    <w:rsid w:val="00953DC3"/>
    <w:rsid w:val="00985CE9"/>
    <w:rsid w:val="009A2FA6"/>
    <w:rsid w:val="009B3A88"/>
    <w:rsid w:val="009B436A"/>
    <w:rsid w:val="009C4213"/>
    <w:rsid w:val="00A36D30"/>
    <w:rsid w:val="00A40926"/>
    <w:rsid w:val="00AC5D90"/>
    <w:rsid w:val="00AF10CD"/>
    <w:rsid w:val="00AF4525"/>
    <w:rsid w:val="00B0483C"/>
    <w:rsid w:val="00B50002"/>
    <w:rsid w:val="00B52059"/>
    <w:rsid w:val="00B521B7"/>
    <w:rsid w:val="00B8072B"/>
    <w:rsid w:val="00B80A33"/>
    <w:rsid w:val="00B82F93"/>
    <w:rsid w:val="00B911E8"/>
    <w:rsid w:val="00BA3309"/>
    <w:rsid w:val="00BA5E4B"/>
    <w:rsid w:val="00C01823"/>
    <w:rsid w:val="00C04944"/>
    <w:rsid w:val="00C57A87"/>
    <w:rsid w:val="00C62C4E"/>
    <w:rsid w:val="00C93BAA"/>
    <w:rsid w:val="00CA367D"/>
    <w:rsid w:val="00CB0D02"/>
    <w:rsid w:val="00CC06B8"/>
    <w:rsid w:val="00D1605E"/>
    <w:rsid w:val="00D91921"/>
    <w:rsid w:val="00DD3885"/>
    <w:rsid w:val="00DE4840"/>
    <w:rsid w:val="00DE551F"/>
    <w:rsid w:val="00E47A38"/>
    <w:rsid w:val="00E62358"/>
    <w:rsid w:val="00E6780A"/>
    <w:rsid w:val="00EB207D"/>
    <w:rsid w:val="00EC0891"/>
    <w:rsid w:val="00ED4B75"/>
    <w:rsid w:val="00F3428D"/>
    <w:rsid w:val="00F628FD"/>
    <w:rsid w:val="00FC4715"/>
    <w:rsid w:val="00FE02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C1B"/>
    <w:rPr>
      <w:color w:val="0000FF"/>
      <w:u w:val="single"/>
    </w:rPr>
  </w:style>
  <w:style w:type="character" w:styleId="FollowedHyperlink">
    <w:name w:val="FollowedHyperlink"/>
    <w:basedOn w:val="DefaultParagraphFont"/>
    <w:uiPriority w:val="99"/>
    <w:semiHidden/>
    <w:unhideWhenUsed/>
    <w:rsid w:val="00792C1B"/>
    <w:rPr>
      <w:color w:val="800080"/>
      <w:u w:val="single"/>
    </w:rPr>
  </w:style>
  <w:style w:type="paragraph" w:customStyle="1" w:styleId="font0">
    <w:name w:val="font0"/>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5">
    <w:name w:val="font5"/>
    <w:basedOn w:val="Normal"/>
    <w:rsid w:val="00792C1B"/>
    <w:pPr>
      <w:spacing w:before="100" w:beforeAutospacing="1" w:after="100" w:afterAutospacing="1" w:line="240" w:lineRule="auto"/>
    </w:pPr>
    <w:rPr>
      <w:rFonts w:ascii="Tahoma" w:eastAsia="Times New Roman" w:hAnsi="Tahoma" w:cs="Tahoma"/>
      <w:b/>
      <w:bCs/>
      <w:color w:val="000000"/>
      <w:sz w:val="16"/>
      <w:szCs w:val="16"/>
      <w:lang w:eastAsia="en-GB"/>
    </w:rPr>
  </w:style>
  <w:style w:type="paragraph" w:customStyle="1" w:styleId="font6">
    <w:name w:val="font6"/>
    <w:basedOn w:val="Normal"/>
    <w:rsid w:val="00792C1B"/>
    <w:pPr>
      <w:spacing w:before="100" w:beforeAutospacing="1" w:after="100" w:afterAutospacing="1" w:line="240" w:lineRule="auto"/>
    </w:pPr>
    <w:rPr>
      <w:rFonts w:ascii="Calibri" w:eastAsia="Times New Roman" w:hAnsi="Calibri" w:cs="Calibri"/>
      <w:color w:val="FF0000"/>
      <w:lang w:eastAsia="en-GB"/>
    </w:rPr>
  </w:style>
  <w:style w:type="paragraph" w:customStyle="1" w:styleId="font7">
    <w:name w:val="font7"/>
    <w:basedOn w:val="Normal"/>
    <w:rsid w:val="00792C1B"/>
    <w:pPr>
      <w:spacing w:before="100" w:beforeAutospacing="1" w:after="100" w:afterAutospacing="1" w:line="240" w:lineRule="auto"/>
    </w:pPr>
    <w:rPr>
      <w:rFonts w:ascii="Tahoma" w:eastAsia="Times New Roman" w:hAnsi="Tahoma" w:cs="Tahoma"/>
      <w:color w:val="000000"/>
      <w:sz w:val="16"/>
      <w:szCs w:val="16"/>
      <w:lang w:eastAsia="en-GB"/>
    </w:rPr>
  </w:style>
  <w:style w:type="paragraph" w:customStyle="1" w:styleId="font8">
    <w:name w:val="font8"/>
    <w:basedOn w:val="Normal"/>
    <w:rsid w:val="00792C1B"/>
    <w:pPr>
      <w:spacing w:before="100" w:beforeAutospacing="1" w:after="100" w:afterAutospacing="1" w:line="240" w:lineRule="auto"/>
    </w:pPr>
    <w:rPr>
      <w:rFonts w:ascii="Times New Roman" w:eastAsia="Times New Roman" w:hAnsi="Times New Roman" w:cs="Times New Roman"/>
      <w:color w:val="000000"/>
      <w:sz w:val="14"/>
      <w:szCs w:val="14"/>
      <w:lang w:eastAsia="en-GB"/>
    </w:rPr>
  </w:style>
  <w:style w:type="paragraph" w:customStyle="1" w:styleId="font9">
    <w:name w:val="font9"/>
    <w:basedOn w:val="Normal"/>
    <w:rsid w:val="00792C1B"/>
    <w:pPr>
      <w:spacing w:before="100" w:beforeAutospacing="1" w:after="100" w:afterAutospacing="1" w:line="240" w:lineRule="auto"/>
    </w:pPr>
    <w:rPr>
      <w:rFonts w:ascii="Calibri" w:eastAsia="Times New Roman" w:hAnsi="Calibri" w:cs="Calibri"/>
      <w:color w:val="808080"/>
      <w:lang w:eastAsia="en-GB"/>
    </w:rPr>
  </w:style>
  <w:style w:type="paragraph" w:customStyle="1" w:styleId="font10">
    <w:name w:val="font10"/>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1">
    <w:name w:val="font11"/>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12">
    <w:name w:val="font12"/>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3">
    <w:name w:val="font13"/>
    <w:basedOn w:val="Normal"/>
    <w:rsid w:val="00792C1B"/>
    <w:pPr>
      <w:spacing w:before="100" w:beforeAutospacing="1" w:after="100" w:afterAutospacing="1" w:line="240" w:lineRule="auto"/>
    </w:pPr>
    <w:rPr>
      <w:rFonts w:ascii="Calibri" w:eastAsia="Times New Roman" w:hAnsi="Calibri" w:cs="Calibri"/>
      <w:color w:val="000000"/>
      <w:u w:val="single"/>
      <w:lang w:eastAsia="en-GB"/>
    </w:rPr>
  </w:style>
  <w:style w:type="paragraph" w:customStyle="1" w:styleId="xl16814">
    <w:name w:val="xl16814"/>
    <w:basedOn w:val="Normal"/>
    <w:rsid w:val="00792C1B"/>
    <w:pPr>
      <w:spacing w:before="100" w:beforeAutospacing="1" w:after="100" w:afterAutospacing="1" w:line="240" w:lineRule="auto"/>
    </w:pPr>
    <w:rPr>
      <w:rFonts w:ascii="Times New Roman" w:eastAsia="Times New Roman" w:hAnsi="Times New Roman" w:cs="Times New Roman"/>
      <w:color w:val="FF0000"/>
      <w:sz w:val="24"/>
      <w:szCs w:val="24"/>
      <w:lang w:eastAsia="en-GB"/>
    </w:rPr>
  </w:style>
  <w:style w:type="paragraph" w:customStyle="1" w:styleId="xl16815">
    <w:name w:val="xl16815"/>
    <w:basedOn w:val="Normal"/>
    <w:rsid w:val="00792C1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n-GB"/>
    </w:rPr>
  </w:style>
  <w:style w:type="paragraph" w:customStyle="1" w:styleId="xl16816">
    <w:name w:val="xl16816"/>
    <w:basedOn w:val="Normal"/>
    <w:rsid w:val="00792C1B"/>
    <w:pP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16817">
    <w:name w:val="xl16817"/>
    <w:basedOn w:val="Normal"/>
    <w:rsid w:val="00792C1B"/>
    <w:pP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en-GB"/>
    </w:rPr>
  </w:style>
  <w:style w:type="paragraph" w:customStyle="1" w:styleId="xl16818">
    <w:name w:val="xl16818"/>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19">
    <w:name w:val="xl1681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0">
    <w:name w:val="xl1682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1">
    <w:name w:val="xl16821"/>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2">
    <w:name w:val="xl1682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3">
    <w:name w:val="xl16823"/>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4">
    <w:name w:val="xl16824"/>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5">
    <w:name w:val="xl16825"/>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6">
    <w:name w:val="xl16826"/>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7">
    <w:name w:val="xl16827"/>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color w:val="FF0000"/>
      <w:sz w:val="24"/>
      <w:szCs w:val="24"/>
      <w:lang w:eastAsia="en-GB"/>
    </w:rPr>
  </w:style>
  <w:style w:type="paragraph" w:customStyle="1" w:styleId="xl16828">
    <w:name w:val="xl16828"/>
    <w:basedOn w:val="Normal"/>
    <w:rsid w:val="00792C1B"/>
    <w:pPr>
      <w:pBdr>
        <w:bottom w:val="single" w:sz="8" w:space="0" w:color="000000"/>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9">
    <w:name w:val="xl1682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0">
    <w:name w:val="xl1683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31">
    <w:name w:val="xl16831"/>
    <w:basedOn w:val="Normal"/>
    <w:rsid w:val="00792C1B"/>
    <w:pPr>
      <w:pBdr>
        <w:right w:val="single" w:sz="12" w:space="0" w:color="000000"/>
      </w:pBdr>
      <w:spacing w:before="100" w:beforeAutospacing="1" w:after="100" w:afterAutospacing="1" w:line="240" w:lineRule="auto"/>
      <w:ind w:firstLineChars="500" w:firstLine="500"/>
      <w:textAlignment w:val="top"/>
    </w:pPr>
    <w:rPr>
      <w:rFonts w:ascii="Times New Roman" w:eastAsia="Times New Roman" w:hAnsi="Times New Roman" w:cs="Times New Roman"/>
      <w:sz w:val="24"/>
      <w:szCs w:val="24"/>
      <w:lang w:eastAsia="en-GB"/>
    </w:rPr>
  </w:style>
  <w:style w:type="paragraph" w:customStyle="1" w:styleId="xl16832">
    <w:name w:val="xl16832"/>
    <w:basedOn w:val="Normal"/>
    <w:rsid w:val="00792C1B"/>
    <w:pPr>
      <w:pBdr>
        <w:top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3">
    <w:name w:val="xl16833"/>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4">
    <w:name w:val="xl16834"/>
    <w:basedOn w:val="Normal"/>
    <w:rsid w:val="00792C1B"/>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5">
    <w:name w:val="xl16835"/>
    <w:basedOn w:val="Normal"/>
    <w:rsid w:val="00792C1B"/>
    <w:pPr>
      <w:pBdr>
        <w:top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6">
    <w:name w:val="xl16836"/>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7">
    <w:name w:val="xl16837"/>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8">
    <w:name w:val="xl16838"/>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9">
    <w:name w:val="xl16839"/>
    <w:basedOn w:val="Normal"/>
    <w:rsid w:val="00792C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40">
    <w:name w:val="xl16840"/>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1">
    <w:name w:val="xl16841"/>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2">
    <w:name w:val="xl16842"/>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3">
    <w:name w:val="xl1684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4">
    <w:name w:val="xl16844"/>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5">
    <w:name w:val="xl16845"/>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6">
    <w:name w:val="xl16846"/>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7">
    <w:name w:val="xl16847"/>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8">
    <w:name w:val="xl16848"/>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9">
    <w:name w:val="xl16849"/>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0">
    <w:name w:val="xl16850"/>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1">
    <w:name w:val="xl16851"/>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2">
    <w:name w:val="xl1685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3">
    <w:name w:val="xl1685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4">
    <w:name w:val="xl16854"/>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55">
    <w:name w:val="xl16855"/>
    <w:basedOn w:val="Normal"/>
    <w:rsid w:val="00792C1B"/>
    <w:pPr>
      <w:pBdr>
        <w:top w:val="single" w:sz="12"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56">
    <w:name w:val="xl16856"/>
    <w:basedOn w:val="Normal"/>
    <w:rsid w:val="00792C1B"/>
    <w:pPr>
      <w:pBdr>
        <w:top w:val="single" w:sz="12"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80A33"/>
    <w:rPr>
      <w:sz w:val="16"/>
      <w:szCs w:val="16"/>
    </w:rPr>
  </w:style>
  <w:style w:type="paragraph" w:styleId="CommentText">
    <w:name w:val="annotation text"/>
    <w:basedOn w:val="Normal"/>
    <w:link w:val="CommentTextChar"/>
    <w:uiPriority w:val="99"/>
    <w:unhideWhenUsed/>
    <w:rsid w:val="00B80A33"/>
    <w:pPr>
      <w:spacing w:line="240" w:lineRule="auto"/>
    </w:pPr>
    <w:rPr>
      <w:sz w:val="20"/>
      <w:szCs w:val="20"/>
    </w:rPr>
  </w:style>
  <w:style w:type="character" w:customStyle="1" w:styleId="CommentTextChar">
    <w:name w:val="Comment Text Char"/>
    <w:basedOn w:val="DefaultParagraphFont"/>
    <w:link w:val="CommentText"/>
    <w:uiPriority w:val="99"/>
    <w:rsid w:val="00B80A33"/>
    <w:rPr>
      <w:sz w:val="20"/>
      <w:szCs w:val="20"/>
    </w:rPr>
  </w:style>
  <w:style w:type="paragraph" w:styleId="CommentSubject">
    <w:name w:val="annotation subject"/>
    <w:basedOn w:val="CommentText"/>
    <w:next w:val="CommentText"/>
    <w:link w:val="CommentSubjectChar"/>
    <w:uiPriority w:val="99"/>
    <w:semiHidden/>
    <w:unhideWhenUsed/>
    <w:rsid w:val="00B80A33"/>
    <w:rPr>
      <w:b/>
      <w:bCs/>
    </w:rPr>
  </w:style>
  <w:style w:type="character" w:customStyle="1" w:styleId="CommentSubjectChar">
    <w:name w:val="Comment Subject Char"/>
    <w:basedOn w:val="CommentTextChar"/>
    <w:link w:val="CommentSubject"/>
    <w:uiPriority w:val="99"/>
    <w:semiHidden/>
    <w:rsid w:val="00B80A33"/>
    <w:rPr>
      <w:b/>
      <w:bCs/>
      <w:sz w:val="20"/>
      <w:szCs w:val="20"/>
    </w:rPr>
  </w:style>
  <w:style w:type="paragraph" w:styleId="BalloonText">
    <w:name w:val="Balloon Text"/>
    <w:basedOn w:val="Normal"/>
    <w:link w:val="BalloonTextChar"/>
    <w:uiPriority w:val="99"/>
    <w:semiHidden/>
    <w:unhideWhenUsed/>
    <w:rsid w:val="00B80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A33"/>
    <w:rPr>
      <w:rFonts w:ascii="Tahoma" w:hAnsi="Tahoma" w:cs="Tahoma"/>
      <w:sz w:val="16"/>
      <w:szCs w:val="16"/>
    </w:rPr>
  </w:style>
  <w:style w:type="paragraph" w:styleId="ListParagraph">
    <w:name w:val="List Paragraph"/>
    <w:basedOn w:val="Normal"/>
    <w:uiPriority w:val="34"/>
    <w:qFormat/>
    <w:rsid w:val="00BA3309"/>
    <w:pPr>
      <w:ind w:left="720"/>
      <w:contextualSpacing/>
    </w:pPr>
  </w:style>
  <w:style w:type="paragraph" w:styleId="Revision">
    <w:name w:val="Revision"/>
    <w:hidden/>
    <w:uiPriority w:val="99"/>
    <w:semiHidden/>
    <w:rsid w:val="005E09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C1B"/>
    <w:rPr>
      <w:color w:val="0000FF"/>
      <w:u w:val="single"/>
    </w:rPr>
  </w:style>
  <w:style w:type="character" w:styleId="FollowedHyperlink">
    <w:name w:val="FollowedHyperlink"/>
    <w:basedOn w:val="DefaultParagraphFont"/>
    <w:uiPriority w:val="99"/>
    <w:semiHidden/>
    <w:unhideWhenUsed/>
    <w:rsid w:val="00792C1B"/>
    <w:rPr>
      <w:color w:val="800080"/>
      <w:u w:val="single"/>
    </w:rPr>
  </w:style>
  <w:style w:type="paragraph" w:customStyle="1" w:styleId="font0">
    <w:name w:val="font0"/>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5">
    <w:name w:val="font5"/>
    <w:basedOn w:val="Normal"/>
    <w:rsid w:val="00792C1B"/>
    <w:pPr>
      <w:spacing w:before="100" w:beforeAutospacing="1" w:after="100" w:afterAutospacing="1" w:line="240" w:lineRule="auto"/>
    </w:pPr>
    <w:rPr>
      <w:rFonts w:ascii="Tahoma" w:eastAsia="Times New Roman" w:hAnsi="Tahoma" w:cs="Tahoma"/>
      <w:b/>
      <w:bCs/>
      <w:color w:val="000000"/>
      <w:sz w:val="16"/>
      <w:szCs w:val="16"/>
      <w:lang w:eastAsia="en-GB"/>
    </w:rPr>
  </w:style>
  <w:style w:type="paragraph" w:customStyle="1" w:styleId="font6">
    <w:name w:val="font6"/>
    <w:basedOn w:val="Normal"/>
    <w:rsid w:val="00792C1B"/>
    <w:pPr>
      <w:spacing w:before="100" w:beforeAutospacing="1" w:after="100" w:afterAutospacing="1" w:line="240" w:lineRule="auto"/>
    </w:pPr>
    <w:rPr>
      <w:rFonts w:ascii="Calibri" w:eastAsia="Times New Roman" w:hAnsi="Calibri" w:cs="Calibri"/>
      <w:color w:val="FF0000"/>
      <w:lang w:eastAsia="en-GB"/>
    </w:rPr>
  </w:style>
  <w:style w:type="paragraph" w:customStyle="1" w:styleId="font7">
    <w:name w:val="font7"/>
    <w:basedOn w:val="Normal"/>
    <w:rsid w:val="00792C1B"/>
    <w:pPr>
      <w:spacing w:before="100" w:beforeAutospacing="1" w:after="100" w:afterAutospacing="1" w:line="240" w:lineRule="auto"/>
    </w:pPr>
    <w:rPr>
      <w:rFonts w:ascii="Tahoma" w:eastAsia="Times New Roman" w:hAnsi="Tahoma" w:cs="Tahoma"/>
      <w:color w:val="000000"/>
      <w:sz w:val="16"/>
      <w:szCs w:val="16"/>
      <w:lang w:eastAsia="en-GB"/>
    </w:rPr>
  </w:style>
  <w:style w:type="paragraph" w:customStyle="1" w:styleId="font8">
    <w:name w:val="font8"/>
    <w:basedOn w:val="Normal"/>
    <w:rsid w:val="00792C1B"/>
    <w:pPr>
      <w:spacing w:before="100" w:beforeAutospacing="1" w:after="100" w:afterAutospacing="1" w:line="240" w:lineRule="auto"/>
    </w:pPr>
    <w:rPr>
      <w:rFonts w:ascii="Times New Roman" w:eastAsia="Times New Roman" w:hAnsi="Times New Roman" w:cs="Times New Roman"/>
      <w:color w:val="000000"/>
      <w:sz w:val="14"/>
      <w:szCs w:val="14"/>
      <w:lang w:eastAsia="en-GB"/>
    </w:rPr>
  </w:style>
  <w:style w:type="paragraph" w:customStyle="1" w:styleId="font9">
    <w:name w:val="font9"/>
    <w:basedOn w:val="Normal"/>
    <w:rsid w:val="00792C1B"/>
    <w:pPr>
      <w:spacing w:before="100" w:beforeAutospacing="1" w:after="100" w:afterAutospacing="1" w:line="240" w:lineRule="auto"/>
    </w:pPr>
    <w:rPr>
      <w:rFonts w:ascii="Calibri" w:eastAsia="Times New Roman" w:hAnsi="Calibri" w:cs="Calibri"/>
      <w:color w:val="808080"/>
      <w:lang w:eastAsia="en-GB"/>
    </w:rPr>
  </w:style>
  <w:style w:type="paragraph" w:customStyle="1" w:styleId="font10">
    <w:name w:val="font10"/>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1">
    <w:name w:val="font11"/>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12">
    <w:name w:val="font12"/>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3">
    <w:name w:val="font13"/>
    <w:basedOn w:val="Normal"/>
    <w:rsid w:val="00792C1B"/>
    <w:pPr>
      <w:spacing w:before="100" w:beforeAutospacing="1" w:after="100" w:afterAutospacing="1" w:line="240" w:lineRule="auto"/>
    </w:pPr>
    <w:rPr>
      <w:rFonts w:ascii="Calibri" w:eastAsia="Times New Roman" w:hAnsi="Calibri" w:cs="Calibri"/>
      <w:color w:val="000000"/>
      <w:u w:val="single"/>
      <w:lang w:eastAsia="en-GB"/>
    </w:rPr>
  </w:style>
  <w:style w:type="paragraph" w:customStyle="1" w:styleId="xl16814">
    <w:name w:val="xl16814"/>
    <w:basedOn w:val="Normal"/>
    <w:rsid w:val="00792C1B"/>
    <w:pPr>
      <w:spacing w:before="100" w:beforeAutospacing="1" w:after="100" w:afterAutospacing="1" w:line="240" w:lineRule="auto"/>
    </w:pPr>
    <w:rPr>
      <w:rFonts w:ascii="Times New Roman" w:eastAsia="Times New Roman" w:hAnsi="Times New Roman" w:cs="Times New Roman"/>
      <w:color w:val="FF0000"/>
      <w:sz w:val="24"/>
      <w:szCs w:val="24"/>
      <w:lang w:eastAsia="en-GB"/>
    </w:rPr>
  </w:style>
  <w:style w:type="paragraph" w:customStyle="1" w:styleId="xl16815">
    <w:name w:val="xl16815"/>
    <w:basedOn w:val="Normal"/>
    <w:rsid w:val="00792C1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n-GB"/>
    </w:rPr>
  </w:style>
  <w:style w:type="paragraph" w:customStyle="1" w:styleId="xl16816">
    <w:name w:val="xl16816"/>
    <w:basedOn w:val="Normal"/>
    <w:rsid w:val="00792C1B"/>
    <w:pP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16817">
    <w:name w:val="xl16817"/>
    <w:basedOn w:val="Normal"/>
    <w:rsid w:val="00792C1B"/>
    <w:pP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en-GB"/>
    </w:rPr>
  </w:style>
  <w:style w:type="paragraph" w:customStyle="1" w:styleId="xl16818">
    <w:name w:val="xl16818"/>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19">
    <w:name w:val="xl1681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0">
    <w:name w:val="xl1682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1">
    <w:name w:val="xl16821"/>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2">
    <w:name w:val="xl1682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3">
    <w:name w:val="xl16823"/>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4">
    <w:name w:val="xl16824"/>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5">
    <w:name w:val="xl16825"/>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6">
    <w:name w:val="xl16826"/>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7">
    <w:name w:val="xl16827"/>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color w:val="FF0000"/>
      <w:sz w:val="24"/>
      <w:szCs w:val="24"/>
      <w:lang w:eastAsia="en-GB"/>
    </w:rPr>
  </w:style>
  <w:style w:type="paragraph" w:customStyle="1" w:styleId="xl16828">
    <w:name w:val="xl16828"/>
    <w:basedOn w:val="Normal"/>
    <w:rsid w:val="00792C1B"/>
    <w:pPr>
      <w:pBdr>
        <w:bottom w:val="single" w:sz="8" w:space="0" w:color="000000"/>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9">
    <w:name w:val="xl1682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0">
    <w:name w:val="xl1683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31">
    <w:name w:val="xl16831"/>
    <w:basedOn w:val="Normal"/>
    <w:rsid w:val="00792C1B"/>
    <w:pPr>
      <w:pBdr>
        <w:right w:val="single" w:sz="12" w:space="0" w:color="000000"/>
      </w:pBdr>
      <w:spacing w:before="100" w:beforeAutospacing="1" w:after="100" w:afterAutospacing="1" w:line="240" w:lineRule="auto"/>
      <w:ind w:firstLineChars="500" w:firstLine="500"/>
      <w:textAlignment w:val="top"/>
    </w:pPr>
    <w:rPr>
      <w:rFonts w:ascii="Times New Roman" w:eastAsia="Times New Roman" w:hAnsi="Times New Roman" w:cs="Times New Roman"/>
      <w:sz w:val="24"/>
      <w:szCs w:val="24"/>
      <w:lang w:eastAsia="en-GB"/>
    </w:rPr>
  </w:style>
  <w:style w:type="paragraph" w:customStyle="1" w:styleId="xl16832">
    <w:name w:val="xl16832"/>
    <w:basedOn w:val="Normal"/>
    <w:rsid w:val="00792C1B"/>
    <w:pPr>
      <w:pBdr>
        <w:top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3">
    <w:name w:val="xl16833"/>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4">
    <w:name w:val="xl16834"/>
    <w:basedOn w:val="Normal"/>
    <w:rsid w:val="00792C1B"/>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5">
    <w:name w:val="xl16835"/>
    <w:basedOn w:val="Normal"/>
    <w:rsid w:val="00792C1B"/>
    <w:pPr>
      <w:pBdr>
        <w:top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6">
    <w:name w:val="xl16836"/>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7">
    <w:name w:val="xl16837"/>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8">
    <w:name w:val="xl16838"/>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9">
    <w:name w:val="xl16839"/>
    <w:basedOn w:val="Normal"/>
    <w:rsid w:val="00792C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40">
    <w:name w:val="xl16840"/>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1">
    <w:name w:val="xl16841"/>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2">
    <w:name w:val="xl16842"/>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3">
    <w:name w:val="xl1684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4">
    <w:name w:val="xl16844"/>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5">
    <w:name w:val="xl16845"/>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6">
    <w:name w:val="xl16846"/>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7">
    <w:name w:val="xl16847"/>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8">
    <w:name w:val="xl16848"/>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9">
    <w:name w:val="xl16849"/>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0">
    <w:name w:val="xl16850"/>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1">
    <w:name w:val="xl16851"/>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2">
    <w:name w:val="xl1685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3">
    <w:name w:val="xl1685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4">
    <w:name w:val="xl16854"/>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55">
    <w:name w:val="xl16855"/>
    <w:basedOn w:val="Normal"/>
    <w:rsid w:val="00792C1B"/>
    <w:pPr>
      <w:pBdr>
        <w:top w:val="single" w:sz="12"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56">
    <w:name w:val="xl16856"/>
    <w:basedOn w:val="Normal"/>
    <w:rsid w:val="00792C1B"/>
    <w:pPr>
      <w:pBdr>
        <w:top w:val="single" w:sz="12"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80A33"/>
    <w:rPr>
      <w:sz w:val="16"/>
      <w:szCs w:val="16"/>
    </w:rPr>
  </w:style>
  <w:style w:type="paragraph" w:styleId="CommentText">
    <w:name w:val="annotation text"/>
    <w:basedOn w:val="Normal"/>
    <w:link w:val="CommentTextChar"/>
    <w:uiPriority w:val="99"/>
    <w:unhideWhenUsed/>
    <w:rsid w:val="00B80A33"/>
    <w:pPr>
      <w:spacing w:line="240" w:lineRule="auto"/>
    </w:pPr>
    <w:rPr>
      <w:sz w:val="20"/>
      <w:szCs w:val="20"/>
    </w:rPr>
  </w:style>
  <w:style w:type="character" w:customStyle="1" w:styleId="CommentTextChar">
    <w:name w:val="Comment Text Char"/>
    <w:basedOn w:val="DefaultParagraphFont"/>
    <w:link w:val="CommentText"/>
    <w:uiPriority w:val="99"/>
    <w:rsid w:val="00B80A33"/>
    <w:rPr>
      <w:sz w:val="20"/>
      <w:szCs w:val="20"/>
    </w:rPr>
  </w:style>
  <w:style w:type="paragraph" w:styleId="CommentSubject">
    <w:name w:val="annotation subject"/>
    <w:basedOn w:val="CommentText"/>
    <w:next w:val="CommentText"/>
    <w:link w:val="CommentSubjectChar"/>
    <w:uiPriority w:val="99"/>
    <w:semiHidden/>
    <w:unhideWhenUsed/>
    <w:rsid w:val="00B80A33"/>
    <w:rPr>
      <w:b/>
      <w:bCs/>
    </w:rPr>
  </w:style>
  <w:style w:type="character" w:customStyle="1" w:styleId="CommentSubjectChar">
    <w:name w:val="Comment Subject Char"/>
    <w:basedOn w:val="CommentTextChar"/>
    <w:link w:val="CommentSubject"/>
    <w:uiPriority w:val="99"/>
    <w:semiHidden/>
    <w:rsid w:val="00B80A33"/>
    <w:rPr>
      <w:b/>
      <w:bCs/>
      <w:sz w:val="20"/>
      <w:szCs w:val="20"/>
    </w:rPr>
  </w:style>
  <w:style w:type="paragraph" w:styleId="BalloonText">
    <w:name w:val="Balloon Text"/>
    <w:basedOn w:val="Normal"/>
    <w:link w:val="BalloonTextChar"/>
    <w:uiPriority w:val="99"/>
    <w:semiHidden/>
    <w:unhideWhenUsed/>
    <w:rsid w:val="00B80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A33"/>
    <w:rPr>
      <w:rFonts w:ascii="Tahoma" w:hAnsi="Tahoma" w:cs="Tahoma"/>
      <w:sz w:val="16"/>
      <w:szCs w:val="16"/>
    </w:rPr>
  </w:style>
  <w:style w:type="paragraph" w:styleId="ListParagraph">
    <w:name w:val="List Paragraph"/>
    <w:basedOn w:val="Normal"/>
    <w:uiPriority w:val="34"/>
    <w:qFormat/>
    <w:rsid w:val="00BA3309"/>
    <w:pPr>
      <w:ind w:left="720"/>
      <w:contextualSpacing/>
    </w:pPr>
  </w:style>
  <w:style w:type="paragraph" w:styleId="Revision">
    <w:name w:val="Revision"/>
    <w:hidden/>
    <w:uiPriority w:val="99"/>
    <w:semiHidden/>
    <w:rsid w:val="005E09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216715">
      <w:bodyDiv w:val="1"/>
      <w:marLeft w:val="0"/>
      <w:marRight w:val="0"/>
      <w:marTop w:val="0"/>
      <w:marBottom w:val="0"/>
      <w:divBdr>
        <w:top w:val="none" w:sz="0" w:space="0" w:color="auto"/>
        <w:left w:val="none" w:sz="0" w:space="0" w:color="auto"/>
        <w:bottom w:val="none" w:sz="0" w:space="0" w:color="auto"/>
        <w:right w:val="none" w:sz="0" w:space="0" w:color="auto"/>
      </w:divBdr>
    </w:div>
    <w:div w:id="92550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E7A7F-A9C6-4052-B55D-C8FED2F6F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817</Words>
  <Characters>4660</Characters>
  <Application>Microsoft Office Word</Application>
  <DocSecurity>0</DocSecurity>
  <Lines>38</Lines>
  <Paragraphs>10</Paragraphs>
  <ScaleCrop>false</ScaleCrop>
  <Company/>
  <LinksUpToDate>false</LinksUpToDate>
  <CharactersWithSpaces>5467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2015-07-02T22:38:00Z</dcterms:created>
  <dcterms:modified xsi:type="dcterms:W3CDTF">2015-07-02T22:38:00Z</dcterms:modified>
</cp:coreProperties>
</file>